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4DE46" w14:textId="19EFD85C" w:rsidR="00C51609" w:rsidRPr="00C51609" w:rsidRDefault="000C26EA">
      <w:bookmarkStart w:id="0" w:name="_GoBack"/>
      <w:bookmarkEnd w:id="0"/>
    </w:p>
    <w:p w14:paraId="125FFA80" w14:textId="77777777" w:rsidR="00DA353C" w:rsidRPr="00153AF7" w:rsidRDefault="003B534B" w:rsidP="003B534B">
      <w:pPr>
        <w:spacing w:after="0" w:line="240" w:lineRule="auto"/>
        <w:jc w:val="center"/>
        <w:rPr>
          <w:sz w:val="28"/>
          <w:szCs w:val="28"/>
        </w:rPr>
      </w:pPr>
      <w:r w:rsidRPr="00153AF7">
        <w:rPr>
          <w:sz w:val="28"/>
          <w:szCs w:val="28"/>
        </w:rPr>
        <w:t>Д</w:t>
      </w:r>
      <w:r w:rsidR="00906B6E" w:rsidRPr="00153AF7">
        <w:rPr>
          <w:sz w:val="28"/>
          <w:szCs w:val="28"/>
        </w:rPr>
        <w:t>оговор</w:t>
      </w:r>
      <w:r>
        <w:rPr>
          <w:sz w:val="28"/>
          <w:szCs w:val="28"/>
        </w:rPr>
        <w:t xml:space="preserve"> </w:t>
      </w:r>
      <w:r w:rsidR="00906B6E" w:rsidRPr="00153AF7">
        <w:rPr>
          <w:sz w:val="28"/>
          <w:szCs w:val="28"/>
        </w:rPr>
        <w:t>№</w:t>
      </w:r>
      <w:r>
        <w:rPr>
          <w:sz w:val="28"/>
          <w:szCs w:val="28"/>
        </w:rPr>
        <w:t>_________</w:t>
      </w:r>
    </w:p>
    <w:p w14:paraId="0719B687" w14:textId="77777777" w:rsidR="00DA353C" w:rsidRPr="00153AF7" w:rsidRDefault="00906B6E" w:rsidP="00153AF7">
      <w:pPr>
        <w:spacing w:after="0" w:line="240" w:lineRule="auto"/>
        <w:jc w:val="center"/>
        <w:rPr>
          <w:sz w:val="28"/>
          <w:szCs w:val="28"/>
        </w:rPr>
      </w:pPr>
      <w:r w:rsidRPr="00153AF7">
        <w:rPr>
          <w:sz w:val="28"/>
          <w:szCs w:val="28"/>
        </w:rPr>
        <w:t xml:space="preserve">на поставку </w:t>
      </w:r>
      <w:r w:rsidR="003B534B">
        <w:rPr>
          <w:sz w:val="28"/>
          <w:szCs w:val="28"/>
        </w:rPr>
        <w:t>нефтепродуктов</w:t>
      </w:r>
      <w:r w:rsidRPr="00153AF7">
        <w:rPr>
          <w:sz w:val="28"/>
          <w:szCs w:val="28"/>
        </w:rPr>
        <w:t xml:space="preserve"> по </w:t>
      </w:r>
      <w:r w:rsidR="00D36F8C">
        <w:rPr>
          <w:sz w:val="28"/>
          <w:szCs w:val="28"/>
        </w:rPr>
        <w:t xml:space="preserve">регулируемым </w:t>
      </w:r>
      <w:r w:rsidRPr="00153AF7">
        <w:rPr>
          <w:sz w:val="28"/>
          <w:szCs w:val="28"/>
        </w:rPr>
        <w:t>топливным картам</w:t>
      </w:r>
    </w:p>
    <w:p w14:paraId="007C0B19" w14:textId="77777777" w:rsidR="00DA353C" w:rsidRPr="00153AF7" w:rsidRDefault="00DA353C" w:rsidP="00153AF7">
      <w:pPr>
        <w:spacing w:after="0" w:line="240" w:lineRule="auto"/>
        <w:jc w:val="both"/>
        <w:rPr>
          <w:sz w:val="28"/>
          <w:szCs w:val="28"/>
        </w:rPr>
      </w:pPr>
    </w:p>
    <w:p w14:paraId="31C27E72" w14:textId="77777777" w:rsidR="00DA353C" w:rsidRPr="00153AF7" w:rsidRDefault="00906B6E" w:rsidP="00153AF7">
      <w:pPr>
        <w:spacing w:after="0" w:line="240" w:lineRule="auto"/>
        <w:jc w:val="both"/>
        <w:rPr>
          <w:sz w:val="28"/>
          <w:szCs w:val="28"/>
        </w:rPr>
      </w:pPr>
      <w:r w:rsidRPr="00153AF7">
        <w:rPr>
          <w:sz w:val="28"/>
          <w:szCs w:val="28"/>
        </w:rPr>
        <w:t xml:space="preserve">г. Москва                                                                                             </w:t>
      </w:r>
      <w:proofErr w:type="gramStart"/>
      <w:r w:rsidRPr="00153AF7">
        <w:rPr>
          <w:sz w:val="28"/>
          <w:szCs w:val="28"/>
        </w:rPr>
        <w:t xml:space="preserve">   «</w:t>
      </w:r>
      <w:proofErr w:type="gramEnd"/>
      <w:r w:rsidR="003B534B">
        <w:rPr>
          <w:sz w:val="28"/>
          <w:szCs w:val="28"/>
        </w:rPr>
        <w:t>___</w:t>
      </w:r>
      <w:r w:rsidRPr="00153AF7">
        <w:rPr>
          <w:sz w:val="28"/>
          <w:szCs w:val="28"/>
        </w:rPr>
        <w:t xml:space="preserve">» </w:t>
      </w:r>
      <w:r w:rsidR="003B534B">
        <w:rPr>
          <w:sz w:val="28"/>
          <w:szCs w:val="28"/>
        </w:rPr>
        <w:t>_______</w:t>
      </w:r>
      <w:r w:rsidR="00153AF7" w:rsidRPr="00153AF7">
        <w:rPr>
          <w:sz w:val="28"/>
          <w:szCs w:val="28"/>
        </w:rPr>
        <w:t xml:space="preserve"> </w:t>
      </w:r>
      <w:r w:rsidRPr="00153AF7">
        <w:rPr>
          <w:sz w:val="28"/>
          <w:szCs w:val="28"/>
        </w:rPr>
        <w:t>20</w:t>
      </w:r>
      <w:r w:rsidR="00833B9E">
        <w:rPr>
          <w:sz w:val="28"/>
          <w:szCs w:val="28"/>
        </w:rPr>
        <w:t xml:space="preserve">__ </w:t>
      </w:r>
      <w:r w:rsidRPr="00153AF7">
        <w:rPr>
          <w:sz w:val="28"/>
          <w:szCs w:val="28"/>
        </w:rPr>
        <w:t>г.</w:t>
      </w:r>
    </w:p>
    <w:p w14:paraId="0D79B662" w14:textId="77777777" w:rsidR="00DA353C" w:rsidRPr="00153AF7" w:rsidRDefault="00DA353C" w:rsidP="00153AF7">
      <w:pPr>
        <w:spacing w:after="0" w:line="240" w:lineRule="auto"/>
        <w:jc w:val="both"/>
        <w:rPr>
          <w:sz w:val="28"/>
          <w:szCs w:val="28"/>
        </w:rPr>
      </w:pPr>
    </w:p>
    <w:p w14:paraId="115679DA" w14:textId="77777777" w:rsidR="00DA353C" w:rsidRPr="00153AF7" w:rsidRDefault="003B534B" w:rsidP="00153AF7">
      <w:pPr>
        <w:spacing w:after="0" w:line="240" w:lineRule="auto"/>
        <w:jc w:val="both"/>
        <w:rPr>
          <w:sz w:val="28"/>
          <w:szCs w:val="28"/>
        </w:rPr>
      </w:pPr>
      <w:r w:rsidRPr="00482B2D">
        <w:rPr>
          <w:b/>
          <w:bCs/>
          <w:sz w:val="28"/>
          <w:szCs w:val="28"/>
        </w:rPr>
        <w:t xml:space="preserve">               </w:t>
      </w:r>
      <w:bookmarkStart w:id="1" w:name="_Hlk503346813"/>
      <w:r w:rsidR="00B97C11" w:rsidRPr="00482B2D">
        <w:rPr>
          <w:b/>
          <w:bCs/>
          <w:sz w:val="28"/>
          <w:szCs w:val="28"/>
        </w:rPr>
        <w:t>Автономная некоммерческая организация «Кинопарк»</w:t>
      </w:r>
      <w:r w:rsidR="00B97C11" w:rsidRPr="00482B2D">
        <w:rPr>
          <w:sz w:val="28"/>
          <w:szCs w:val="28"/>
        </w:rPr>
        <w:t xml:space="preserve"> (АНО «Кинопарк»)</w:t>
      </w:r>
      <w:bookmarkEnd w:id="1"/>
      <w:r w:rsidR="00B97C11" w:rsidRPr="00482B2D">
        <w:rPr>
          <w:sz w:val="28"/>
          <w:szCs w:val="28"/>
        </w:rPr>
        <w:t xml:space="preserve">, </w:t>
      </w:r>
      <w:r w:rsidR="00906B6E" w:rsidRPr="00153AF7">
        <w:rPr>
          <w:sz w:val="28"/>
          <w:szCs w:val="28"/>
        </w:rPr>
        <w:t>именуем</w:t>
      </w:r>
      <w:r w:rsidR="00B97C11">
        <w:rPr>
          <w:sz w:val="28"/>
          <w:szCs w:val="28"/>
        </w:rPr>
        <w:t>ая</w:t>
      </w:r>
      <w:r w:rsidR="00906B6E" w:rsidRPr="00153AF7">
        <w:rPr>
          <w:sz w:val="28"/>
          <w:szCs w:val="28"/>
        </w:rPr>
        <w:t xml:space="preserve"> в дальнейшем «</w:t>
      </w:r>
      <w:r w:rsidRPr="00482B2D">
        <w:rPr>
          <w:b/>
          <w:bCs/>
          <w:sz w:val="28"/>
          <w:szCs w:val="28"/>
        </w:rPr>
        <w:t>Покупатель</w:t>
      </w:r>
      <w:r w:rsidR="00906B6E" w:rsidRPr="00153AF7">
        <w:rPr>
          <w:sz w:val="28"/>
          <w:szCs w:val="28"/>
        </w:rPr>
        <w:t xml:space="preserve">», в лице </w:t>
      </w:r>
      <w:r w:rsidR="00B97C11" w:rsidRPr="00482B2D">
        <w:rPr>
          <w:sz w:val="28"/>
          <w:szCs w:val="28"/>
        </w:rPr>
        <w:t xml:space="preserve">в лице </w:t>
      </w:r>
      <w:r w:rsidR="00B97C11" w:rsidRPr="00482B2D">
        <w:rPr>
          <w:b/>
          <w:bCs/>
          <w:sz w:val="28"/>
          <w:szCs w:val="28"/>
        </w:rPr>
        <w:t>Первого заместителя генерального директора Малышева Дмитрия Иосифовича</w:t>
      </w:r>
      <w:r w:rsidR="00B97C11" w:rsidRPr="00482B2D">
        <w:rPr>
          <w:sz w:val="28"/>
          <w:szCs w:val="28"/>
        </w:rPr>
        <w:t xml:space="preserve">, действующего на основании доверенности </w:t>
      </w:r>
      <w:r w:rsidR="006F16A8" w:rsidRPr="00482B2D">
        <w:rPr>
          <w:sz w:val="28"/>
          <w:szCs w:val="28"/>
        </w:rPr>
        <w:t xml:space="preserve"> от 09.12.2025 №Д-91/25</w:t>
      </w:r>
      <w:r w:rsidR="00B97C11" w:rsidRPr="00153AF7">
        <w:rPr>
          <w:sz w:val="28"/>
          <w:szCs w:val="28"/>
        </w:rPr>
        <w:t>,</w:t>
      </w:r>
      <w:r w:rsidR="00906B6E" w:rsidRPr="00153AF7">
        <w:rPr>
          <w:sz w:val="28"/>
          <w:szCs w:val="28"/>
        </w:rPr>
        <w:t xml:space="preserve">с одной стороны, и </w:t>
      </w:r>
      <w:r>
        <w:rPr>
          <w:sz w:val="28"/>
          <w:szCs w:val="28"/>
        </w:rPr>
        <w:t>_</w:t>
      </w:r>
      <w:r w:rsidRPr="00482B2D">
        <w:rPr>
          <w:b/>
          <w:bCs/>
          <w:sz w:val="28"/>
          <w:szCs w:val="28"/>
        </w:rPr>
        <w:t>_________________</w:t>
      </w:r>
      <w:r w:rsidR="00906B6E" w:rsidRPr="00153AF7">
        <w:rPr>
          <w:sz w:val="28"/>
          <w:szCs w:val="28"/>
        </w:rPr>
        <w:t xml:space="preserve"> именуемое в дальнейшем «</w:t>
      </w:r>
      <w:r w:rsidR="00906B6E" w:rsidRPr="00482B2D">
        <w:rPr>
          <w:b/>
          <w:bCs/>
          <w:sz w:val="28"/>
          <w:szCs w:val="28"/>
        </w:rPr>
        <w:t>Поставщик</w:t>
      </w:r>
      <w:r w:rsidR="00906B6E" w:rsidRPr="00153AF7">
        <w:rPr>
          <w:sz w:val="28"/>
          <w:szCs w:val="28"/>
        </w:rPr>
        <w:t xml:space="preserve">», в </w:t>
      </w:r>
      <w:r w:rsidRPr="00482B2D">
        <w:rPr>
          <w:b/>
          <w:bCs/>
          <w:sz w:val="28"/>
          <w:szCs w:val="28"/>
        </w:rPr>
        <w:t>________________________</w:t>
      </w:r>
      <w:r w:rsidR="00906B6E" w:rsidRPr="00153AF7">
        <w:rPr>
          <w:sz w:val="28"/>
          <w:szCs w:val="28"/>
        </w:rPr>
        <w:t xml:space="preserve">, действующего на основании </w:t>
      </w:r>
      <w:r>
        <w:rPr>
          <w:sz w:val="28"/>
          <w:szCs w:val="28"/>
        </w:rPr>
        <w:t>______________</w:t>
      </w:r>
      <w:r w:rsidR="00906B6E" w:rsidRPr="00153AF7">
        <w:rPr>
          <w:sz w:val="28"/>
          <w:szCs w:val="28"/>
        </w:rPr>
        <w:t xml:space="preserve">, с другой стороны, вместе именуемые «Стороны» и каждый в отдельности «Сторона», </w:t>
      </w:r>
      <w:r w:rsidRPr="003B534B">
        <w:rPr>
          <w:sz w:val="28"/>
          <w:szCs w:val="28"/>
        </w:rPr>
        <w:t xml:space="preserve">в соответствии с Положением о закупках </w:t>
      </w:r>
      <w:r w:rsidR="00D36F8C">
        <w:rPr>
          <w:sz w:val="28"/>
          <w:szCs w:val="28"/>
        </w:rPr>
        <w:t>товаров</w:t>
      </w:r>
      <w:r w:rsidRPr="003B534B">
        <w:rPr>
          <w:sz w:val="28"/>
          <w:szCs w:val="28"/>
        </w:rPr>
        <w:t xml:space="preserve">, работ, услуг для нужд АНО «Кинопарк», утверждённого Приказом от 10.11.2025 г. №  01-ПР-169/25, Протоколом  №_ от __ __________ 202_ г., заключили настоящий Договор (далее – Договор) о нижеследующем: </w:t>
      </w:r>
    </w:p>
    <w:p w14:paraId="3D8D4A6B" w14:textId="77777777" w:rsidR="00DA353C" w:rsidRPr="00153AF7" w:rsidRDefault="00DA353C" w:rsidP="00153AF7">
      <w:pPr>
        <w:spacing w:after="0" w:line="240" w:lineRule="auto"/>
        <w:jc w:val="both"/>
        <w:rPr>
          <w:sz w:val="28"/>
          <w:szCs w:val="28"/>
        </w:rPr>
      </w:pPr>
    </w:p>
    <w:p w14:paraId="706CBF20" w14:textId="77777777" w:rsidR="00DA353C" w:rsidRPr="00153AF7" w:rsidRDefault="00906B6E" w:rsidP="00153AF7">
      <w:pPr>
        <w:spacing w:after="0" w:line="240" w:lineRule="auto"/>
        <w:jc w:val="both"/>
        <w:rPr>
          <w:sz w:val="28"/>
          <w:szCs w:val="28"/>
        </w:rPr>
      </w:pPr>
      <w:r w:rsidRPr="00153AF7">
        <w:rPr>
          <w:sz w:val="28"/>
          <w:szCs w:val="28"/>
        </w:rPr>
        <w:t>Статья 1 Предмет Договора</w:t>
      </w:r>
    </w:p>
    <w:p w14:paraId="16ED2577" w14:textId="77777777" w:rsidR="00DA353C" w:rsidRPr="00153AF7" w:rsidRDefault="00906B6E" w:rsidP="00153AF7">
      <w:pPr>
        <w:numPr>
          <w:ilvl w:val="1"/>
          <w:numId w:val="14"/>
        </w:numPr>
        <w:spacing w:after="0" w:line="240" w:lineRule="auto"/>
        <w:ind w:left="0" w:firstLine="0"/>
        <w:jc w:val="both"/>
        <w:rPr>
          <w:sz w:val="28"/>
          <w:szCs w:val="28"/>
        </w:rPr>
      </w:pPr>
      <w:r w:rsidRPr="00153AF7">
        <w:rPr>
          <w:sz w:val="28"/>
          <w:szCs w:val="28"/>
        </w:rPr>
        <w:t xml:space="preserve">Поставщик обязуется по заданию </w:t>
      </w:r>
      <w:r w:rsidR="00C149B2">
        <w:rPr>
          <w:sz w:val="28"/>
          <w:szCs w:val="28"/>
        </w:rPr>
        <w:t>Покупателя</w:t>
      </w:r>
      <w:r w:rsidRPr="00153AF7">
        <w:rPr>
          <w:sz w:val="28"/>
          <w:szCs w:val="28"/>
        </w:rPr>
        <w:t xml:space="preserve"> поставить </w:t>
      </w:r>
      <w:r w:rsidR="00D36F8C">
        <w:rPr>
          <w:sz w:val="28"/>
          <w:szCs w:val="28"/>
        </w:rPr>
        <w:t xml:space="preserve">нефтепродукты </w:t>
      </w:r>
      <w:r w:rsidRPr="00153AF7">
        <w:rPr>
          <w:sz w:val="28"/>
          <w:szCs w:val="28"/>
        </w:rPr>
        <w:t xml:space="preserve">по </w:t>
      </w:r>
      <w:r w:rsidR="0080228D">
        <w:rPr>
          <w:sz w:val="28"/>
          <w:szCs w:val="28"/>
        </w:rPr>
        <w:t xml:space="preserve">регулируемым </w:t>
      </w:r>
      <w:r w:rsidRPr="00153AF7">
        <w:rPr>
          <w:sz w:val="28"/>
          <w:szCs w:val="28"/>
        </w:rPr>
        <w:t xml:space="preserve">топливным </w:t>
      </w:r>
      <w:r w:rsidR="00C149B2">
        <w:rPr>
          <w:sz w:val="28"/>
          <w:szCs w:val="28"/>
        </w:rPr>
        <w:t>картам</w:t>
      </w:r>
      <w:r w:rsidRPr="00153AF7">
        <w:rPr>
          <w:sz w:val="28"/>
          <w:szCs w:val="28"/>
        </w:rPr>
        <w:t xml:space="preserve"> в </w:t>
      </w:r>
      <w:r w:rsidR="0080228D">
        <w:rPr>
          <w:sz w:val="28"/>
          <w:szCs w:val="28"/>
        </w:rPr>
        <w:t>соответствии с</w:t>
      </w:r>
      <w:r w:rsidRPr="00153AF7">
        <w:rPr>
          <w:sz w:val="28"/>
          <w:szCs w:val="28"/>
        </w:rPr>
        <w:t xml:space="preserve"> Техническом задании (Приложении №1 к Договору, являющимся его неотъемлемой частью) (далее Техническое задание), </w:t>
      </w:r>
      <w:r w:rsidR="003B534B">
        <w:rPr>
          <w:sz w:val="28"/>
          <w:szCs w:val="28"/>
        </w:rPr>
        <w:t>Покупатель</w:t>
      </w:r>
      <w:r w:rsidRPr="00153AF7">
        <w:rPr>
          <w:sz w:val="28"/>
          <w:szCs w:val="28"/>
        </w:rPr>
        <w:t xml:space="preserve"> обязуется принять </w:t>
      </w:r>
      <w:r w:rsidR="004679AF">
        <w:rPr>
          <w:sz w:val="28"/>
          <w:szCs w:val="28"/>
        </w:rPr>
        <w:t>нефтепродукты</w:t>
      </w:r>
      <w:r w:rsidRPr="00153AF7">
        <w:rPr>
          <w:sz w:val="28"/>
          <w:szCs w:val="28"/>
        </w:rPr>
        <w:t xml:space="preserve"> (ы) и оплатить его (их) в порядке и на условиях, предусмотренных настоящим Договором.</w:t>
      </w:r>
    </w:p>
    <w:p w14:paraId="22C2FD01" w14:textId="77777777" w:rsidR="00DA353C" w:rsidRPr="00153AF7" w:rsidRDefault="00906B6E" w:rsidP="00153AF7">
      <w:pPr>
        <w:numPr>
          <w:ilvl w:val="1"/>
          <w:numId w:val="14"/>
        </w:numPr>
        <w:spacing w:after="0" w:line="240" w:lineRule="auto"/>
        <w:ind w:left="0" w:firstLine="0"/>
        <w:jc w:val="both"/>
        <w:rPr>
          <w:sz w:val="28"/>
          <w:szCs w:val="28"/>
        </w:rPr>
      </w:pPr>
      <w:r w:rsidRPr="00153AF7">
        <w:rPr>
          <w:sz w:val="28"/>
          <w:szCs w:val="28"/>
        </w:rPr>
        <w:t xml:space="preserve">Поставка </w:t>
      </w:r>
      <w:r w:rsidR="00CA6776">
        <w:rPr>
          <w:sz w:val="28"/>
          <w:szCs w:val="28"/>
        </w:rPr>
        <w:t>нефтепродуктов</w:t>
      </w:r>
      <w:r w:rsidRPr="00153AF7">
        <w:rPr>
          <w:sz w:val="28"/>
          <w:szCs w:val="28"/>
        </w:rPr>
        <w:t xml:space="preserve"> осуществляется силами и за счет Поставщика.</w:t>
      </w:r>
    </w:p>
    <w:p w14:paraId="2D70E0BD" w14:textId="77777777" w:rsidR="00DA353C" w:rsidRPr="00153AF7" w:rsidRDefault="00906B6E" w:rsidP="00153AF7">
      <w:pPr>
        <w:numPr>
          <w:ilvl w:val="1"/>
          <w:numId w:val="14"/>
        </w:numPr>
        <w:spacing w:after="0" w:line="240" w:lineRule="auto"/>
        <w:ind w:left="0" w:firstLine="0"/>
        <w:jc w:val="both"/>
        <w:rPr>
          <w:sz w:val="28"/>
          <w:szCs w:val="28"/>
        </w:rPr>
      </w:pPr>
      <w:r w:rsidRPr="00153AF7">
        <w:rPr>
          <w:sz w:val="28"/>
          <w:szCs w:val="28"/>
        </w:rPr>
        <w:t xml:space="preserve">Поставщик также обязуется предоставить сопутствующие услуги, связанные с поставкой </w:t>
      </w:r>
      <w:r w:rsidR="00CA6776">
        <w:rPr>
          <w:sz w:val="28"/>
          <w:szCs w:val="28"/>
        </w:rPr>
        <w:t>нефтепродуктов</w:t>
      </w:r>
      <w:r w:rsidRPr="00153AF7">
        <w:rPr>
          <w:sz w:val="28"/>
          <w:szCs w:val="28"/>
        </w:rPr>
        <w:t xml:space="preserve"> (далее - сопутствующие услуги). Сопутствующие услуги оказываются в соответствии с требованиями Технического задания.</w:t>
      </w:r>
    </w:p>
    <w:p w14:paraId="5E6A702D" w14:textId="77777777" w:rsidR="00DA353C" w:rsidRPr="00153AF7" w:rsidRDefault="00DA353C" w:rsidP="00153AF7">
      <w:pPr>
        <w:spacing w:after="0" w:line="240" w:lineRule="auto"/>
        <w:jc w:val="both"/>
        <w:rPr>
          <w:sz w:val="28"/>
          <w:szCs w:val="28"/>
        </w:rPr>
      </w:pPr>
    </w:p>
    <w:p w14:paraId="345E4D0F" w14:textId="77777777" w:rsidR="00DA353C" w:rsidRPr="00153AF7" w:rsidRDefault="00906B6E" w:rsidP="00153AF7">
      <w:pPr>
        <w:spacing w:after="0" w:line="240" w:lineRule="auto"/>
        <w:jc w:val="both"/>
        <w:rPr>
          <w:sz w:val="28"/>
          <w:szCs w:val="28"/>
        </w:rPr>
      </w:pPr>
      <w:r w:rsidRPr="00153AF7">
        <w:rPr>
          <w:sz w:val="28"/>
          <w:szCs w:val="28"/>
        </w:rPr>
        <w:t>Статья 2 Максимальное значение цены Договора и порядок расчетов</w:t>
      </w:r>
    </w:p>
    <w:p w14:paraId="20BF02B5" w14:textId="77777777" w:rsidR="00DA353C" w:rsidRPr="00153AF7" w:rsidRDefault="00906B6E" w:rsidP="00153AF7">
      <w:pPr>
        <w:numPr>
          <w:ilvl w:val="1"/>
          <w:numId w:val="13"/>
        </w:numPr>
        <w:spacing w:after="0" w:line="240" w:lineRule="auto"/>
        <w:ind w:left="0" w:firstLine="0"/>
        <w:jc w:val="both"/>
        <w:rPr>
          <w:sz w:val="28"/>
          <w:szCs w:val="28"/>
        </w:rPr>
      </w:pPr>
      <w:r w:rsidRPr="00153AF7">
        <w:rPr>
          <w:sz w:val="28"/>
          <w:szCs w:val="28"/>
        </w:rPr>
        <w:tab/>
        <w:t>Максимальное</w:t>
      </w:r>
      <w:r w:rsidRPr="00153AF7">
        <w:rPr>
          <w:sz w:val="28"/>
          <w:szCs w:val="28"/>
        </w:rPr>
        <w:tab/>
        <w:t xml:space="preserve">значение цены договора составляет </w:t>
      </w:r>
      <w:r w:rsidR="00C149B2">
        <w:rPr>
          <w:sz w:val="28"/>
          <w:szCs w:val="28"/>
        </w:rPr>
        <w:t>_________________</w:t>
      </w:r>
      <w:proofErr w:type="gramStart"/>
      <w:r w:rsidR="00C149B2">
        <w:rPr>
          <w:sz w:val="28"/>
          <w:szCs w:val="28"/>
        </w:rPr>
        <w:t>_</w:t>
      </w:r>
      <w:r w:rsidRPr="00153AF7">
        <w:rPr>
          <w:sz w:val="28"/>
          <w:szCs w:val="28"/>
        </w:rPr>
        <w:t xml:space="preserve">  рублей</w:t>
      </w:r>
      <w:proofErr w:type="gramEnd"/>
      <w:r w:rsidRPr="00153AF7">
        <w:rPr>
          <w:sz w:val="28"/>
          <w:szCs w:val="28"/>
        </w:rPr>
        <w:t xml:space="preserve">, </w:t>
      </w:r>
      <w:r w:rsidR="00C149B2">
        <w:rPr>
          <w:sz w:val="28"/>
          <w:szCs w:val="28"/>
        </w:rPr>
        <w:t>__</w:t>
      </w:r>
      <w:r w:rsidRPr="00153AF7">
        <w:rPr>
          <w:sz w:val="28"/>
          <w:szCs w:val="28"/>
        </w:rPr>
        <w:t>копеек, включая НДС (</w:t>
      </w:r>
      <w:r w:rsidR="00C149B2">
        <w:rPr>
          <w:sz w:val="28"/>
          <w:szCs w:val="28"/>
        </w:rPr>
        <w:t>___</w:t>
      </w:r>
      <w:r w:rsidRPr="00153AF7">
        <w:rPr>
          <w:sz w:val="28"/>
          <w:szCs w:val="28"/>
        </w:rPr>
        <w:t xml:space="preserve">%) в сумме </w:t>
      </w:r>
      <w:r w:rsidR="00C149B2">
        <w:rPr>
          <w:sz w:val="28"/>
          <w:szCs w:val="28"/>
        </w:rPr>
        <w:t>_____________</w:t>
      </w:r>
      <w:r w:rsidRPr="00153AF7">
        <w:rPr>
          <w:sz w:val="28"/>
          <w:szCs w:val="28"/>
        </w:rPr>
        <w:t xml:space="preserve">  рублей </w:t>
      </w:r>
      <w:r w:rsidR="00C149B2">
        <w:rPr>
          <w:sz w:val="28"/>
          <w:szCs w:val="28"/>
        </w:rPr>
        <w:t>____</w:t>
      </w:r>
      <w:r w:rsidRPr="00153AF7">
        <w:rPr>
          <w:sz w:val="28"/>
          <w:szCs w:val="28"/>
        </w:rPr>
        <w:t xml:space="preserve"> копеек.</w:t>
      </w:r>
    </w:p>
    <w:p w14:paraId="5AD78D74" w14:textId="77777777" w:rsidR="00DA353C" w:rsidRPr="00153AF7" w:rsidRDefault="00906B6E" w:rsidP="00153AF7">
      <w:pPr>
        <w:numPr>
          <w:ilvl w:val="1"/>
          <w:numId w:val="13"/>
        </w:numPr>
        <w:spacing w:after="0" w:line="240" w:lineRule="auto"/>
        <w:ind w:left="0" w:firstLine="0"/>
        <w:jc w:val="both"/>
        <w:rPr>
          <w:sz w:val="28"/>
          <w:szCs w:val="28"/>
        </w:rPr>
      </w:pPr>
      <w:r w:rsidRPr="00153AF7">
        <w:rPr>
          <w:sz w:val="28"/>
          <w:szCs w:val="28"/>
        </w:rPr>
        <w:t>Оплата по Договору осуществляется в рублях Российской Федерации.</w:t>
      </w:r>
    </w:p>
    <w:p w14:paraId="1A5A81B8" w14:textId="77777777" w:rsidR="00DA353C" w:rsidRPr="00153AF7" w:rsidRDefault="00906B6E" w:rsidP="00153AF7">
      <w:pPr>
        <w:numPr>
          <w:ilvl w:val="1"/>
          <w:numId w:val="13"/>
        </w:numPr>
        <w:spacing w:after="0" w:line="240" w:lineRule="auto"/>
        <w:ind w:left="0" w:firstLine="0"/>
        <w:jc w:val="both"/>
        <w:rPr>
          <w:sz w:val="28"/>
          <w:szCs w:val="28"/>
        </w:rPr>
      </w:pPr>
      <w:r w:rsidRPr="00153AF7">
        <w:rPr>
          <w:sz w:val="28"/>
          <w:szCs w:val="28"/>
        </w:rPr>
        <w:t xml:space="preserve">Сумма, подлежащая уплате </w:t>
      </w:r>
      <w:r w:rsidR="00C149B2">
        <w:rPr>
          <w:sz w:val="28"/>
          <w:szCs w:val="28"/>
        </w:rPr>
        <w:t>Покупателем</w:t>
      </w:r>
      <w:r w:rsidRPr="00153AF7">
        <w:rPr>
          <w:sz w:val="28"/>
          <w:szCs w:val="28"/>
        </w:rPr>
        <w:t xml:space="preserve">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C149B2">
        <w:rPr>
          <w:sz w:val="28"/>
          <w:szCs w:val="28"/>
        </w:rPr>
        <w:t>Покупателем</w:t>
      </w:r>
      <w:r w:rsidRPr="00153AF7">
        <w:rPr>
          <w:sz w:val="28"/>
          <w:szCs w:val="28"/>
        </w:rPr>
        <w:t>.</w:t>
      </w:r>
    </w:p>
    <w:p w14:paraId="1D2F3CDF" w14:textId="77777777" w:rsidR="00DA353C" w:rsidRPr="00153AF7" w:rsidRDefault="00906B6E" w:rsidP="00153AF7">
      <w:pPr>
        <w:spacing w:after="0" w:line="240" w:lineRule="auto"/>
        <w:jc w:val="both"/>
        <w:rPr>
          <w:sz w:val="28"/>
          <w:szCs w:val="28"/>
        </w:rPr>
      </w:pPr>
      <w:r w:rsidRPr="00153AF7">
        <w:rPr>
          <w:sz w:val="28"/>
          <w:szCs w:val="28"/>
        </w:rPr>
        <w:t xml:space="preserve">Максимальное значение цены договора включает в себя стоимость Топлива, стоимость выпуска и обслуживания выданных </w:t>
      </w:r>
      <w:r w:rsidR="00C149B2">
        <w:rPr>
          <w:sz w:val="28"/>
          <w:szCs w:val="28"/>
        </w:rPr>
        <w:t>Покупателю</w:t>
      </w:r>
      <w:r w:rsidRPr="00153AF7">
        <w:rPr>
          <w:sz w:val="28"/>
          <w:szCs w:val="28"/>
        </w:rPr>
        <w:t xml:space="preserve"> топливных карт, налогов, сборов и других обязательных платежей, а также иные расходы, которые должен нести Поставщик в связи с исполнением обязательств по настоящему Договору.</w:t>
      </w:r>
    </w:p>
    <w:p w14:paraId="383F065D" w14:textId="77777777" w:rsidR="00DA353C" w:rsidRPr="00153AF7" w:rsidRDefault="00906B6E" w:rsidP="00153AF7">
      <w:pPr>
        <w:numPr>
          <w:ilvl w:val="1"/>
          <w:numId w:val="13"/>
        </w:numPr>
        <w:spacing w:after="0" w:line="240" w:lineRule="auto"/>
        <w:ind w:left="0" w:firstLine="0"/>
        <w:jc w:val="both"/>
        <w:rPr>
          <w:sz w:val="28"/>
          <w:szCs w:val="28"/>
        </w:rPr>
      </w:pPr>
      <w:r w:rsidRPr="00153AF7">
        <w:rPr>
          <w:sz w:val="28"/>
          <w:szCs w:val="28"/>
        </w:rPr>
        <w:t xml:space="preserve">Максимальное значение цены Договора, установленное </w:t>
      </w:r>
      <w:r w:rsidR="00C149B2">
        <w:rPr>
          <w:sz w:val="28"/>
          <w:szCs w:val="28"/>
        </w:rPr>
        <w:t>Покупателем</w:t>
      </w:r>
      <w:r w:rsidRPr="00153AF7">
        <w:rPr>
          <w:sz w:val="28"/>
          <w:szCs w:val="28"/>
        </w:rPr>
        <w:t xml:space="preserve"> в документации о закупке, определено на весь срок исполнения Договора и не может </w:t>
      </w:r>
      <w:r w:rsidRPr="00153AF7">
        <w:rPr>
          <w:sz w:val="28"/>
          <w:szCs w:val="28"/>
        </w:rPr>
        <w:lastRenderedPageBreak/>
        <w:t xml:space="preserve">изменяться в ходе его исполнения, за исключением случаев, предусмотренных положением о закупке </w:t>
      </w:r>
      <w:r w:rsidR="00CA6776">
        <w:rPr>
          <w:sz w:val="28"/>
          <w:szCs w:val="28"/>
        </w:rPr>
        <w:t>нефтепродуктов</w:t>
      </w:r>
      <w:r w:rsidRPr="00153AF7">
        <w:rPr>
          <w:sz w:val="28"/>
          <w:szCs w:val="28"/>
        </w:rPr>
        <w:t xml:space="preserve">, работ, услуг </w:t>
      </w:r>
      <w:r w:rsidR="00C149B2">
        <w:rPr>
          <w:sz w:val="28"/>
          <w:szCs w:val="28"/>
        </w:rPr>
        <w:t>Покупателя</w:t>
      </w:r>
      <w:r w:rsidRPr="00153AF7">
        <w:rPr>
          <w:sz w:val="28"/>
          <w:szCs w:val="28"/>
        </w:rPr>
        <w:t>.</w:t>
      </w:r>
    </w:p>
    <w:p w14:paraId="64E3DEF9" w14:textId="77777777" w:rsidR="00DA353C" w:rsidRPr="00153AF7" w:rsidRDefault="00906B6E" w:rsidP="00153AF7">
      <w:pPr>
        <w:numPr>
          <w:ilvl w:val="1"/>
          <w:numId w:val="13"/>
        </w:numPr>
        <w:spacing w:after="0" w:line="240" w:lineRule="auto"/>
        <w:ind w:left="0" w:firstLine="0"/>
        <w:jc w:val="both"/>
        <w:rPr>
          <w:sz w:val="28"/>
          <w:szCs w:val="28"/>
        </w:rPr>
      </w:pPr>
      <w:r w:rsidRPr="00153AF7">
        <w:rPr>
          <w:sz w:val="28"/>
          <w:szCs w:val="28"/>
        </w:rPr>
        <w:t xml:space="preserve">Оплата по Договору осуществляется </w:t>
      </w:r>
      <w:r w:rsidR="00C149B2">
        <w:rPr>
          <w:sz w:val="28"/>
          <w:szCs w:val="28"/>
        </w:rPr>
        <w:t>Покупателем</w:t>
      </w:r>
      <w:r w:rsidRPr="00153AF7">
        <w:rPr>
          <w:sz w:val="28"/>
          <w:szCs w:val="28"/>
        </w:rPr>
        <w:t xml:space="preserve"> в следующем порядке: </w:t>
      </w:r>
    </w:p>
    <w:p w14:paraId="14EDD159" w14:textId="77777777" w:rsidR="00DA353C" w:rsidRPr="00930D13" w:rsidRDefault="00906B6E" w:rsidP="00153AF7">
      <w:pPr>
        <w:spacing w:after="0" w:line="240" w:lineRule="auto"/>
        <w:jc w:val="both"/>
        <w:rPr>
          <w:b/>
          <w:bCs/>
          <w:sz w:val="28"/>
          <w:szCs w:val="28"/>
        </w:rPr>
      </w:pPr>
      <w:r w:rsidRPr="00153AF7">
        <w:rPr>
          <w:sz w:val="28"/>
          <w:szCs w:val="28"/>
        </w:rPr>
        <w:t>2.5.1</w:t>
      </w:r>
      <w:r w:rsidR="00833B9E">
        <w:rPr>
          <w:sz w:val="28"/>
          <w:szCs w:val="28"/>
        </w:rPr>
        <w:t xml:space="preserve">. </w:t>
      </w:r>
      <w:r w:rsidRPr="00153AF7">
        <w:rPr>
          <w:sz w:val="28"/>
          <w:szCs w:val="28"/>
        </w:rPr>
        <w:t xml:space="preserve">Цена за 1 л Топлива формируется на основе средней розничной цены на соответствующий вид топлива, установленной по данным Московской топливной ассоциации (адрес публикации в сети Интернет </w:t>
      </w:r>
      <w:r w:rsidRPr="00153AF7">
        <w:rPr>
          <w:sz w:val="28"/>
          <w:szCs w:val="28"/>
          <w:u w:val="single"/>
        </w:rPr>
        <w:t>http://www.mfa.ru</w:t>
      </w:r>
      <w:r w:rsidRPr="00153AF7">
        <w:rPr>
          <w:sz w:val="28"/>
          <w:szCs w:val="28"/>
        </w:rPr>
        <w:t xml:space="preserve">), </w:t>
      </w:r>
      <w:r w:rsidRPr="00930D13">
        <w:rPr>
          <w:b/>
          <w:bCs/>
          <w:sz w:val="28"/>
          <w:szCs w:val="28"/>
        </w:rPr>
        <w:t>и скидки</w:t>
      </w:r>
    </w:p>
    <w:p w14:paraId="0285037A" w14:textId="77777777" w:rsidR="00DA353C" w:rsidRPr="00930D13" w:rsidRDefault="00906B6E" w:rsidP="00153AF7">
      <w:pPr>
        <w:spacing w:after="0" w:line="240" w:lineRule="auto"/>
        <w:jc w:val="both"/>
        <w:rPr>
          <w:b/>
          <w:bCs/>
          <w:sz w:val="28"/>
          <w:szCs w:val="28"/>
        </w:rPr>
      </w:pPr>
      <w:r w:rsidRPr="00930D13">
        <w:rPr>
          <w:b/>
          <w:bCs/>
          <w:sz w:val="28"/>
          <w:szCs w:val="28"/>
        </w:rPr>
        <w:t>Поставщика и рассчитывается по формуле:</w:t>
      </w:r>
    </w:p>
    <w:p w14:paraId="43E2FF04" w14:textId="77777777" w:rsidR="00DA353C" w:rsidRPr="00153AF7" w:rsidRDefault="00906B6E" w:rsidP="00153AF7">
      <w:pPr>
        <w:spacing w:after="0" w:line="240" w:lineRule="auto"/>
        <w:jc w:val="both"/>
        <w:rPr>
          <w:sz w:val="28"/>
          <w:szCs w:val="28"/>
        </w:rPr>
      </w:pPr>
      <w:proofErr w:type="spellStart"/>
      <w:r w:rsidRPr="00153AF7">
        <w:rPr>
          <w:sz w:val="28"/>
          <w:szCs w:val="28"/>
        </w:rPr>
        <w:t>Цл</w:t>
      </w:r>
      <w:proofErr w:type="spellEnd"/>
      <w:r w:rsidRPr="00153AF7">
        <w:rPr>
          <w:sz w:val="28"/>
          <w:szCs w:val="28"/>
        </w:rPr>
        <w:t xml:space="preserve">= </w:t>
      </w:r>
      <w:proofErr w:type="spellStart"/>
      <w:r w:rsidRPr="00153AF7">
        <w:rPr>
          <w:sz w:val="28"/>
          <w:szCs w:val="28"/>
        </w:rPr>
        <w:t>Цбл</w:t>
      </w:r>
      <w:proofErr w:type="spellEnd"/>
      <w:r w:rsidRPr="00153AF7">
        <w:rPr>
          <w:sz w:val="28"/>
          <w:szCs w:val="28"/>
        </w:rPr>
        <w:t>*(100-s)/100,</w:t>
      </w:r>
    </w:p>
    <w:p w14:paraId="765E0FEC" w14:textId="77777777" w:rsidR="00DA353C" w:rsidRPr="00153AF7" w:rsidRDefault="00906B6E" w:rsidP="00153AF7">
      <w:pPr>
        <w:spacing w:after="0" w:line="240" w:lineRule="auto"/>
        <w:jc w:val="both"/>
        <w:rPr>
          <w:sz w:val="28"/>
          <w:szCs w:val="28"/>
        </w:rPr>
      </w:pPr>
      <w:r w:rsidRPr="00153AF7">
        <w:rPr>
          <w:sz w:val="28"/>
          <w:szCs w:val="28"/>
        </w:rPr>
        <w:t>при s=% снижения участника.</w:t>
      </w:r>
    </w:p>
    <w:p w14:paraId="1195CEEB" w14:textId="77777777" w:rsidR="00DA353C" w:rsidRPr="00153AF7" w:rsidRDefault="00906B6E" w:rsidP="00153AF7">
      <w:pPr>
        <w:spacing w:after="0" w:line="240" w:lineRule="auto"/>
        <w:jc w:val="both"/>
        <w:rPr>
          <w:sz w:val="28"/>
          <w:szCs w:val="28"/>
        </w:rPr>
      </w:pPr>
      <w:r w:rsidRPr="00153AF7">
        <w:rPr>
          <w:sz w:val="28"/>
          <w:szCs w:val="28"/>
        </w:rPr>
        <w:t xml:space="preserve">И значение s – числовое, совпадает с процентным выражением снижения. </w:t>
      </w:r>
      <w:proofErr w:type="spellStart"/>
      <w:r w:rsidRPr="00153AF7">
        <w:rPr>
          <w:sz w:val="28"/>
          <w:szCs w:val="28"/>
        </w:rPr>
        <w:t>Цл</w:t>
      </w:r>
      <w:proofErr w:type="spellEnd"/>
      <w:r w:rsidRPr="00153AF7">
        <w:rPr>
          <w:sz w:val="28"/>
          <w:szCs w:val="28"/>
        </w:rPr>
        <w:t xml:space="preserve"> – цена 1 литра по настоящему </w:t>
      </w:r>
      <w:r w:rsidR="0093170A">
        <w:rPr>
          <w:sz w:val="28"/>
          <w:szCs w:val="28"/>
        </w:rPr>
        <w:t>Договору</w:t>
      </w:r>
      <w:r w:rsidRPr="00153AF7">
        <w:rPr>
          <w:sz w:val="28"/>
          <w:szCs w:val="28"/>
        </w:rPr>
        <w:t>;</w:t>
      </w:r>
    </w:p>
    <w:p w14:paraId="3B2FBC5A" w14:textId="77777777" w:rsidR="00DA353C" w:rsidRPr="00153AF7" w:rsidRDefault="00906B6E" w:rsidP="00153AF7">
      <w:pPr>
        <w:spacing w:after="0" w:line="240" w:lineRule="auto"/>
        <w:jc w:val="both"/>
        <w:rPr>
          <w:sz w:val="28"/>
          <w:szCs w:val="28"/>
        </w:rPr>
      </w:pPr>
      <w:proofErr w:type="spellStart"/>
      <w:r w:rsidRPr="00153AF7">
        <w:rPr>
          <w:sz w:val="28"/>
          <w:szCs w:val="28"/>
        </w:rPr>
        <w:t>Цбл</w:t>
      </w:r>
      <w:proofErr w:type="spellEnd"/>
      <w:r w:rsidRPr="00153AF7">
        <w:rPr>
          <w:sz w:val="28"/>
          <w:szCs w:val="28"/>
        </w:rPr>
        <w:t xml:space="preserve"> – базовая цена поставки 1 литра Топлива по настоящему </w:t>
      </w:r>
      <w:r w:rsidR="0093170A">
        <w:rPr>
          <w:sz w:val="28"/>
          <w:szCs w:val="28"/>
        </w:rPr>
        <w:t>Договору</w:t>
      </w:r>
      <w:r w:rsidRPr="00153AF7">
        <w:rPr>
          <w:sz w:val="28"/>
          <w:szCs w:val="28"/>
        </w:rPr>
        <w:t>, принятая на основании анализа цен на Московском топливном рынке и рассчитанная, исходя из среднего значения средних цен на рынке (средневзвешенная цена по данным мониторинга Московской топливной ассоциации) за предшествующий оплате месяц.</w:t>
      </w:r>
    </w:p>
    <w:p w14:paraId="31599E44" w14:textId="77777777" w:rsidR="00DA353C" w:rsidRPr="003108DF" w:rsidRDefault="00906B6E" w:rsidP="00153AF7">
      <w:pPr>
        <w:spacing w:after="0" w:line="240" w:lineRule="auto"/>
        <w:jc w:val="both"/>
        <w:rPr>
          <w:b/>
          <w:bCs/>
          <w:sz w:val="28"/>
          <w:szCs w:val="28"/>
        </w:rPr>
      </w:pPr>
      <w:r w:rsidRPr="003108DF">
        <w:rPr>
          <w:b/>
          <w:bCs/>
          <w:sz w:val="28"/>
          <w:szCs w:val="28"/>
        </w:rPr>
        <w:t>s –</w:t>
      </w:r>
      <w:r w:rsidR="003108DF">
        <w:rPr>
          <w:b/>
          <w:bCs/>
          <w:sz w:val="28"/>
          <w:szCs w:val="28"/>
        </w:rPr>
        <w:t xml:space="preserve"> </w:t>
      </w:r>
      <w:r w:rsidRPr="003108DF">
        <w:rPr>
          <w:b/>
          <w:bCs/>
          <w:sz w:val="28"/>
          <w:szCs w:val="28"/>
        </w:rPr>
        <w:t xml:space="preserve">скидка Поставщика, установленная на весь период исполнения настоящего </w:t>
      </w:r>
      <w:r w:rsidR="0065339D" w:rsidRPr="003108DF">
        <w:rPr>
          <w:b/>
          <w:bCs/>
          <w:sz w:val="28"/>
          <w:szCs w:val="28"/>
        </w:rPr>
        <w:t>Договора</w:t>
      </w:r>
      <w:r w:rsidRPr="003108DF">
        <w:rPr>
          <w:b/>
          <w:bCs/>
          <w:sz w:val="28"/>
          <w:szCs w:val="28"/>
        </w:rPr>
        <w:t xml:space="preserve"> в размере </w:t>
      </w:r>
      <w:r w:rsidR="00C149B2" w:rsidRPr="003108DF">
        <w:rPr>
          <w:b/>
          <w:bCs/>
          <w:sz w:val="28"/>
          <w:szCs w:val="28"/>
        </w:rPr>
        <w:t>________</w:t>
      </w:r>
      <w:r w:rsidRPr="003108DF">
        <w:rPr>
          <w:b/>
          <w:bCs/>
          <w:sz w:val="28"/>
          <w:szCs w:val="28"/>
        </w:rPr>
        <w:t xml:space="preserve"> и не подлежащая изменению в течение срока исполнения </w:t>
      </w:r>
      <w:r w:rsidR="0065339D" w:rsidRPr="003108DF">
        <w:rPr>
          <w:b/>
          <w:bCs/>
          <w:sz w:val="28"/>
          <w:szCs w:val="28"/>
        </w:rPr>
        <w:t>Договора</w:t>
      </w:r>
      <w:r w:rsidRPr="003108DF">
        <w:rPr>
          <w:b/>
          <w:bCs/>
          <w:sz w:val="28"/>
          <w:szCs w:val="28"/>
        </w:rPr>
        <w:t>.</w:t>
      </w:r>
    </w:p>
    <w:p w14:paraId="56195AD0" w14:textId="77777777" w:rsidR="00DA353C" w:rsidRPr="00153AF7" w:rsidRDefault="00906B6E" w:rsidP="00153AF7">
      <w:pPr>
        <w:spacing w:after="0" w:line="240" w:lineRule="auto"/>
        <w:jc w:val="both"/>
        <w:rPr>
          <w:sz w:val="28"/>
          <w:szCs w:val="28"/>
        </w:rPr>
      </w:pPr>
      <w:r w:rsidRPr="00153AF7">
        <w:rPr>
          <w:sz w:val="28"/>
          <w:szCs w:val="28"/>
        </w:rPr>
        <w:t>В случае, если при расчетах значение цены за 1 литр по настоящему договору имеет более сотого значения (более двух цифр после запятой), то значение округляется по математическим правилам до двух цифр следующим образом: - в случае, если первая из отбрасываемых цифр (считая слева направо) меньше 5, то последняя сохраняемая цифра не меняется;</w:t>
      </w:r>
    </w:p>
    <w:p w14:paraId="25BDBBAD" w14:textId="77777777" w:rsidR="00DA353C" w:rsidRPr="00153AF7" w:rsidRDefault="00906B6E" w:rsidP="00153AF7">
      <w:pPr>
        <w:numPr>
          <w:ilvl w:val="0"/>
          <w:numId w:val="12"/>
        </w:numPr>
        <w:spacing w:after="0" w:line="240" w:lineRule="auto"/>
        <w:ind w:left="0" w:firstLine="0"/>
        <w:jc w:val="both"/>
        <w:rPr>
          <w:sz w:val="28"/>
          <w:szCs w:val="28"/>
        </w:rPr>
      </w:pPr>
      <w:r w:rsidRPr="00153AF7">
        <w:rPr>
          <w:sz w:val="28"/>
          <w:szCs w:val="28"/>
        </w:rPr>
        <w:t>в случае, если первая из отбрасываемых цифр (считая слева направо) равна 5, то последняя сохраняемая цифра увеличивается на единицу;</w:t>
      </w:r>
    </w:p>
    <w:p w14:paraId="7AD594B7" w14:textId="77777777" w:rsidR="00DA353C" w:rsidRPr="00153AF7" w:rsidRDefault="00906B6E" w:rsidP="00153AF7">
      <w:pPr>
        <w:numPr>
          <w:ilvl w:val="0"/>
          <w:numId w:val="12"/>
        </w:numPr>
        <w:spacing w:after="0" w:line="240" w:lineRule="auto"/>
        <w:ind w:left="0" w:firstLine="0"/>
        <w:jc w:val="both"/>
        <w:rPr>
          <w:sz w:val="28"/>
          <w:szCs w:val="28"/>
        </w:rPr>
      </w:pPr>
      <w:r w:rsidRPr="00153AF7">
        <w:rPr>
          <w:sz w:val="28"/>
          <w:szCs w:val="28"/>
        </w:rPr>
        <w:t>в случае, если первая из отбрасываемых цифр (считая слева направо) больше 5, то последняя сохраняемая цифра увеличивается на единицу.</w:t>
      </w:r>
    </w:p>
    <w:p w14:paraId="6EB72B83" w14:textId="77777777" w:rsidR="00DA353C" w:rsidRPr="00153AF7" w:rsidRDefault="00906B6E" w:rsidP="00153AF7">
      <w:pPr>
        <w:numPr>
          <w:ilvl w:val="2"/>
          <w:numId w:val="11"/>
        </w:numPr>
        <w:spacing w:after="0" w:line="240" w:lineRule="auto"/>
        <w:ind w:left="0" w:firstLine="0"/>
        <w:jc w:val="both"/>
        <w:rPr>
          <w:sz w:val="28"/>
          <w:szCs w:val="28"/>
        </w:rPr>
      </w:pPr>
      <w:r w:rsidRPr="00153AF7">
        <w:rPr>
          <w:sz w:val="28"/>
          <w:szCs w:val="28"/>
        </w:rPr>
        <w:t>Авансовый платеж не предусмотрен.</w:t>
      </w:r>
    </w:p>
    <w:p w14:paraId="040D2453" w14:textId="77777777" w:rsidR="00DA353C" w:rsidRPr="00C149B2" w:rsidRDefault="003B534B" w:rsidP="00153AF7">
      <w:pPr>
        <w:numPr>
          <w:ilvl w:val="2"/>
          <w:numId w:val="11"/>
        </w:numPr>
        <w:spacing w:after="0" w:line="240" w:lineRule="auto"/>
        <w:ind w:left="0" w:firstLine="0"/>
        <w:jc w:val="both"/>
        <w:rPr>
          <w:sz w:val="28"/>
          <w:szCs w:val="28"/>
        </w:rPr>
      </w:pPr>
      <w:r>
        <w:rPr>
          <w:sz w:val="28"/>
          <w:szCs w:val="28"/>
        </w:rPr>
        <w:t>Покупатель</w:t>
      </w:r>
      <w:r w:rsidR="00906B6E" w:rsidRPr="00153AF7">
        <w:rPr>
          <w:sz w:val="28"/>
          <w:szCs w:val="28"/>
        </w:rPr>
        <w:t xml:space="preserve"> поэтапно оплачивает </w:t>
      </w:r>
      <w:r w:rsidR="004679AF">
        <w:rPr>
          <w:sz w:val="28"/>
          <w:szCs w:val="28"/>
        </w:rPr>
        <w:t>нефтепродукты</w:t>
      </w:r>
      <w:r w:rsidR="00906B6E" w:rsidRPr="00153AF7">
        <w:rPr>
          <w:sz w:val="28"/>
          <w:szCs w:val="28"/>
        </w:rPr>
        <w:t xml:space="preserve">, </w:t>
      </w:r>
      <w:r w:rsidR="004679AF">
        <w:rPr>
          <w:sz w:val="28"/>
          <w:szCs w:val="28"/>
        </w:rPr>
        <w:t>поставленные</w:t>
      </w:r>
      <w:r w:rsidR="00906B6E" w:rsidRPr="00153AF7">
        <w:rPr>
          <w:sz w:val="28"/>
          <w:szCs w:val="28"/>
        </w:rPr>
        <w:t xml:space="preserve"> Поставщиком в соответствующем отчетном этапе (под отчетным этапом понимается календарный месяц) в безналичном порядке путем перечисления денежных средств с расчетного счета </w:t>
      </w:r>
      <w:r w:rsidR="00C149B2">
        <w:rPr>
          <w:sz w:val="28"/>
          <w:szCs w:val="28"/>
        </w:rPr>
        <w:t>Покупателя</w:t>
      </w:r>
      <w:r w:rsidR="00906B6E" w:rsidRPr="00153AF7">
        <w:rPr>
          <w:sz w:val="28"/>
          <w:szCs w:val="28"/>
        </w:rPr>
        <w:t xml:space="preserve"> на расчетный счет Поставщика, реквизиты которого указаны в статье</w:t>
      </w:r>
      <w:r w:rsidR="00C149B2">
        <w:rPr>
          <w:sz w:val="28"/>
          <w:szCs w:val="28"/>
        </w:rPr>
        <w:t xml:space="preserve"> </w:t>
      </w:r>
      <w:r w:rsidR="00906B6E" w:rsidRPr="00C149B2">
        <w:rPr>
          <w:sz w:val="28"/>
          <w:szCs w:val="28"/>
        </w:rPr>
        <w:t xml:space="preserve">«Адреса, реквизиты и подписи Сторон» Договора, на основании надлежаще оформленного и подписанного обеими Сторонами Акта приемки-передачи поставленных </w:t>
      </w:r>
      <w:r w:rsidR="00CA6776">
        <w:rPr>
          <w:sz w:val="28"/>
          <w:szCs w:val="28"/>
        </w:rPr>
        <w:t>нефтепродуктов</w:t>
      </w:r>
      <w:r w:rsidR="00906B6E" w:rsidRPr="00C149B2">
        <w:rPr>
          <w:sz w:val="28"/>
          <w:szCs w:val="28"/>
        </w:rPr>
        <w:t xml:space="preserve"> (Приложение № 2 к настоящему Договору) (далее - Акт приемки-передачи поставленных </w:t>
      </w:r>
      <w:r w:rsidR="00CA6776">
        <w:rPr>
          <w:sz w:val="28"/>
          <w:szCs w:val="28"/>
        </w:rPr>
        <w:t>нефтепродуктов</w:t>
      </w:r>
      <w:r w:rsidR="00906B6E" w:rsidRPr="00C149B2">
        <w:rPr>
          <w:sz w:val="28"/>
          <w:szCs w:val="28"/>
        </w:rPr>
        <w:t xml:space="preserve">), с приложением документов, подтверждающих объем поставленного </w:t>
      </w:r>
      <w:r w:rsidR="00CA6776">
        <w:rPr>
          <w:sz w:val="28"/>
          <w:szCs w:val="28"/>
        </w:rPr>
        <w:t>нефтепродуктов</w:t>
      </w:r>
      <w:r w:rsidR="00906B6E" w:rsidRPr="00C149B2">
        <w:rPr>
          <w:sz w:val="28"/>
          <w:szCs w:val="28"/>
        </w:rPr>
        <w:t xml:space="preserve">, в течение 7 (семи) рабочих дней с даты подписания </w:t>
      </w:r>
      <w:r w:rsidR="00C149B2" w:rsidRPr="00C149B2">
        <w:rPr>
          <w:sz w:val="28"/>
          <w:szCs w:val="28"/>
        </w:rPr>
        <w:t>Покупателем</w:t>
      </w:r>
      <w:r w:rsidR="00906B6E" w:rsidRPr="00C149B2">
        <w:rPr>
          <w:sz w:val="28"/>
          <w:szCs w:val="28"/>
        </w:rPr>
        <w:t xml:space="preserve"> Акта приемки-передачи поставленных </w:t>
      </w:r>
      <w:r w:rsidR="00CA6776">
        <w:rPr>
          <w:sz w:val="28"/>
          <w:szCs w:val="28"/>
        </w:rPr>
        <w:t>нефтепродуктов</w:t>
      </w:r>
      <w:r w:rsidR="00906B6E" w:rsidRPr="00C149B2">
        <w:rPr>
          <w:sz w:val="28"/>
          <w:szCs w:val="28"/>
        </w:rPr>
        <w:t>.</w:t>
      </w:r>
    </w:p>
    <w:p w14:paraId="07372EA4" w14:textId="77777777" w:rsidR="00DA353C" w:rsidRPr="00153AF7" w:rsidRDefault="00906B6E" w:rsidP="00153AF7">
      <w:pPr>
        <w:numPr>
          <w:ilvl w:val="2"/>
          <w:numId w:val="11"/>
        </w:numPr>
        <w:spacing w:after="0" w:line="240" w:lineRule="auto"/>
        <w:ind w:left="0" w:firstLine="0"/>
        <w:jc w:val="both"/>
        <w:rPr>
          <w:sz w:val="28"/>
          <w:szCs w:val="28"/>
        </w:rPr>
      </w:pPr>
      <w:r w:rsidRPr="00153AF7">
        <w:rPr>
          <w:sz w:val="28"/>
          <w:szCs w:val="28"/>
        </w:rPr>
        <w:t xml:space="preserve">Оплата по договору осуществляется на основании Счета и Акта приемки- передачи поставленных </w:t>
      </w:r>
      <w:r w:rsidR="00CA6776">
        <w:rPr>
          <w:sz w:val="28"/>
          <w:szCs w:val="28"/>
        </w:rPr>
        <w:t>нефтепродуктов</w:t>
      </w:r>
      <w:r w:rsidRPr="00153AF7">
        <w:rPr>
          <w:sz w:val="28"/>
          <w:szCs w:val="28"/>
        </w:rPr>
        <w:t>,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w:t>
      </w:r>
    </w:p>
    <w:p w14:paraId="6B04FCAD" w14:textId="77777777" w:rsidR="00DA353C" w:rsidRPr="00153AF7" w:rsidRDefault="00906B6E" w:rsidP="00153AF7">
      <w:pPr>
        <w:spacing w:after="0" w:line="240" w:lineRule="auto"/>
        <w:jc w:val="both"/>
        <w:rPr>
          <w:sz w:val="28"/>
          <w:szCs w:val="28"/>
        </w:rPr>
      </w:pPr>
      <w:r w:rsidRPr="00153AF7">
        <w:rPr>
          <w:sz w:val="28"/>
          <w:szCs w:val="28"/>
        </w:rPr>
        <w:t>(штрафа, пени); итоговая сумма, подлежащая оплате Поставщику по Договору.</w:t>
      </w:r>
    </w:p>
    <w:p w14:paraId="395E7468" w14:textId="77777777" w:rsidR="00DA353C" w:rsidRPr="00153AF7" w:rsidRDefault="00906B6E" w:rsidP="00153AF7">
      <w:pPr>
        <w:numPr>
          <w:ilvl w:val="2"/>
          <w:numId w:val="11"/>
        </w:numPr>
        <w:spacing w:after="0" w:line="240" w:lineRule="auto"/>
        <w:ind w:left="0" w:firstLine="0"/>
        <w:jc w:val="both"/>
        <w:rPr>
          <w:sz w:val="28"/>
          <w:szCs w:val="28"/>
        </w:rPr>
      </w:pPr>
      <w:r w:rsidRPr="00153AF7">
        <w:rPr>
          <w:sz w:val="28"/>
          <w:szCs w:val="28"/>
        </w:rPr>
        <w:t xml:space="preserve">В случае неисполнения или ненадлежащего исполнения Поставщиком обязательства, предусмотренного Договором, </w:t>
      </w:r>
      <w:r w:rsidR="003B534B">
        <w:rPr>
          <w:sz w:val="28"/>
          <w:szCs w:val="28"/>
        </w:rPr>
        <w:t>Покупатель</w:t>
      </w:r>
      <w:r w:rsidRPr="00153AF7">
        <w:rPr>
          <w:sz w:val="28"/>
          <w:szCs w:val="28"/>
        </w:rPr>
        <w:t xml:space="preserve"> производит оплату по Договору за вычетом соответствующего размера неустойки (штрафа, пени).</w:t>
      </w:r>
    </w:p>
    <w:p w14:paraId="77A4817C" w14:textId="77777777" w:rsidR="00DA353C" w:rsidRPr="00153AF7" w:rsidRDefault="00906B6E" w:rsidP="00153AF7">
      <w:pPr>
        <w:numPr>
          <w:ilvl w:val="2"/>
          <w:numId w:val="11"/>
        </w:numPr>
        <w:spacing w:after="0" w:line="240" w:lineRule="auto"/>
        <w:ind w:left="0" w:firstLine="0"/>
        <w:jc w:val="both"/>
        <w:rPr>
          <w:sz w:val="28"/>
          <w:szCs w:val="28"/>
        </w:rPr>
      </w:pPr>
      <w:r w:rsidRPr="00153AF7">
        <w:rPr>
          <w:sz w:val="28"/>
          <w:szCs w:val="28"/>
        </w:rPr>
        <w:lastRenderedPageBreak/>
        <w:t xml:space="preserve">Обязательства </w:t>
      </w:r>
      <w:r w:rsidR="00C149B2">
        <w:rPr>
          <w:sz w:val="28"/>
          <w:szCs w:val="28"/>
        </w:rPr>
        <w:t>Покупателя</w:t>
      </w:r>
      <w:r w:rsidRPr="00153AF7">
        <w:rPr>
          <w:sz w:val="28"/>
          <w:szCs w:val="28"/>
        </w:rPr>
        <w:t xml:space="preserve"> по оплате стоимости поставленных </w:t>
      </w:r>
      <w:r w:rsidR="00CA6776">
        <w:rPr>
          <w:sz w:val="28"/>
          <w:szCs w:val="28"/>
        </w:rPr>
        <w:t>нефтепродуктов</w:t>
      </w:r>
      <w:r w:rsidRPr="00153AF7">
        <w:rPr>
          <w:sz w:val="28"/>
          <w:szCs w:val="28"/>
        </w:rPr>
        <w:t xml:space="preserve"> считаются исполненными с момента списания денежных средств с расчетного счета </w:t>
      </w:r>
      <w:r w:rsidR="00C149B2">
        <w:rPr>
          <w:sz w:val="28"/>
          <w:szCs w:val="28"/>
        </w:rPr>
        <w:t>Покупателя</w:t>
      </w:r>
      <w:r w:rsidRPr="00153AF7">
        <w:rPr>
          <w:sz w:val="28"/>
          <w:szCs w:val="28"/>
        </w:rPr>
        <w:t>, указанного в статье 14 Договора.</w:t>
      </w:r>
    </w:p>
    <w:p w14:paraId="7D086BBA" w14:textId="77777777" w:rsidR="00DA353C" w:rsidRPr="00153AF7" w:rsidRDefault="00DA353C" w:rsidP="00153AF7">
      <w:pPr>
        <w:spacing w:after="0" w:line="240" w:lineRule="auto"/>
        <w:jc w:val="both"/>
        <w:rPr>
          <w:sz w:val="28"/>
          <w:szCs w:val="28"/>
        </w:rPr>
      </w:pPr>
    </w:p>
    <w:p w14:paraId="4719BE2C" w14:textId="77777777" w:rsidR="00DA353C" w:rsidRPr="00153AF7" w:rsidRDefault="00906B6E" w:rsidP="00153AF7">
      <w:pPr>
        <w:spacing w:after="0" w:line="240" w:lineRule="auto"/>
        <w:jc w:val="both"/>
        <w:rPr>
          <w:sz w:val="28"/>
          <w:szCs w:val="28"/>
        </w:rPr>
      </w:pPr>
      <w:r w:rsidRPr="00153AF7">
        <w:rPr>
          <w:sz w:val="28"/>
          <w:szCs w:val="28"/>
        </w:rPr>
        <w:t>Статья 3 Сроки поставки</w:t>
      </w:r>
    </w:p>
    <w:p w14:paraId="41A184B6" w14:textId="77777777" w:rsidR="00DA353C" w:rsidRPr="00153AF7" w:rsidRDefault="00906B6E" w:rsidP="00153AF7">
      <w:pPr>
        <w:spacing w:after="0" w:line="240" w:lineRule="auto"/>
        <w:jc w:val="both"/>
        <w:rPr>
          <w:sz w:val="28"/>
          <w:szCs w:val="28"/>
        </w:rPr>
      </w:pPr>
      <w:r w:rsidRPr="00153AF7">
        <w:rPr>
          <w:sz w:val="28"/>
          <w:szCs w:val="28"/>
        </w:rPr>
        <w:t xml:space="preserve">3.1 Поставка </w:t>
      </w:r>
      <w:r w:rsidR="00CA6776">
        <w:rPr>
          <w:sz w:val="28"/>
          <w:szCs w:val="28"/>
        </w:rPr>
        <w:t>Нефтепродуктов</w:t>
      </w:r>
      <w:r w:rsidRPr="00153AF7">
        <w:rPr>
          <w:sz w:val="28"/>
          <w:szCs w:val="28"/>
        </w:rPr>
        <w:t xml:space="preserve"> осуществляется на условиях и в сроки, установленные настоящим Договором и Техническим заданием, являющимся неотъемлемой частью настоящего Договора (Приложение № 1 к настоящему Договору): с </w:t>
      </w:r>
      <w:r w:rsidR="00C149B2">
        <w:rPr>
          <w:sz w:val="28"/>
          <w:szCs w:val="28"/>
        </w:rPr>
        <w:t>даты заключения договора</w:t>
      </w:r>
      <w:r w:rsidRPr="00153AF7">
        <w:rPr>
          <w:sz w:val="28"/>
          <w:szCs w:val="28"/>
        </w:rPr>
        <w:t xml:space="preserve"> по «</w:t>
      </w:r>
      <w:r w:rsidR="00C149B2">
        <w:rPr>
          <w:sz w:val="28"/>
          <w:szCs w:val="28"/>
        </w:rPr>
        <w:t>31</w:t>
      </w:r>
      <w:r w:rsidRPr="00153AF7">
        <w:rPr>
          <w:sz w:val="28"/>
          <w:szCs w:val="28"/>
        </w:rPr>
        <w:t xml:space="preserve">» </w:t>
      </w:r>
      <w:r w:rsidR="00C149B2">
        <w:rPr>
          <w:sz w:val="28"/>
          <w:szCs w:val="28"/>
        </w:rPr>
        <w:t>декабря</w:t>
      </w:r>
      <w:r w:rsidRPr="00153AF7">
        <w:rPr>
          <w:sz w:val="28"/>
          <w:szCs w:val="28"/>
        </w:rPr>
        <w:t xml:space="preserve"> 202</w:t>
      </w:r>
      <w:r w:rsidR="00C149B2">
        <w:rPr>
          <w:sz w:val="28"/>
          <w:szCs w:val="28"/>
        </w:rPr>
        <w:t>6</w:t>
      </w:r>
      <w:r w:rsidRPr="00153AF7">
        <w:rPr>
          <w:sz w:val="28"/>
          <w:szCs w:val="28"/>
        </w:rPr>
        <w:t>г.</w:t>
      </w:r>
    </w:p>
    <w:p w14:paraId="6C6D1514" w14:textId="77777777" w:rsidR="00DA353C" w:rsidRPr="00153AF7" w:rsidRDefault="00906B6E" w:rsidP="00153AF7">
      <w:pPr>
        <w:spacing w:after="0" w:line="240" w:lineRule="auto"/>
        <w:jc w:val="both"/>
        <w:rPr>
          <w:sz w:val="28"/>
          <w:szCs w:val="28"/>
        </w:rPr>
      </w:pPr>
      <w:r w:rsidRPr="00153AF7">
        <w:rPr>
          <w:sz w:val="28"/>
          <w:szCs w:val="28"/>
        </w:rPr>
        <w:t xml:space="preserve">3.2 Поставщик не вправе досрочно осуществить поставку топлива. </w:t>
      </w:r>
    </w:p>
    <w:p w14:paraId="2FCE8DBD" w14:textId="77777777" w:rsidR="00DA353C" w:rsidRPr="00153AF7" w:rsidRDefault="00DA353C" w:rsidP="00153AF7">
      <w:pPr>
        <w:spacing w:after="0" w:line="240" w:lineRule="auto"/>
        <w:jc w:val="both"/>
        <w:rPr>
          <w:sz w:val="28"/>
          <w:szCs w:val="28"/>
        </w:rPr>
      </w:pPr>
    </w:p>
    <w:p w14:paraId="22204DAD" w14:textId="77777777" w:rsidR="00DA353C" w:rsidRPr="00153AF7" w:rsidRDefault="00906B6E" w:rsidP="00153AF7">
      <w:pPr>
        <w:spacing w:after="0" w:line="240" w:lineRule="auto"/>
        <w:jc w:val="both"/>
        <w:rPr>
          <w:sz w:val="28"/>
          <w:szCs w:val="28"/>
        </w:rPr>
      </w:pPr>
      <w:r w:rsidRPr="00153AF7">
        <w:rPr>
          <w:sz w:val="28"/>
          <w:szCs w:val="28"/>
        </w:rPr>
        <w:t xml:space="preserve">Статья 4 Порядок приемки </w:t>
      </w:r>
      <w:r w:rsidR="00CA6776">
        <w:rPr>
          <w:sz w:val="28"/>
          <w:szCs w:val="28"/>
        </w:rPr>
        <w:t>нефтепродуктов</w:t>
      </w:r>
    </w:p>
    <w:p w14:paraId="4C509A4C" w14:textId="77777777" w:rsidR="00DA353C" w:rsidRPr="00153AF7" w:rsidRDefault="00906B6E" w:rsidP="00153AF7">
      <w:pPr>
        <w:numPr>
          <w:ilvl w:val="1"/>
          <w:numId w:val="10"/>
        </w:numPr>
        <w:spacing w:after="0" w:line="240" w:lineRule="auto"/>
        <w:ind w:left="0" w:firstLine="0"/>
        <w:jc w:val="both"/>
        <w:rPr>
          <w:sz w:val="28"/>
          <w:szCs w:val="28"/>
        </w:rPr>
      </w:pPr>
      <w:r w:rsidRPr="00153AF7">
        <w:rPr>
          <w:sz w:val="28"/>
          <w:szCs w:val="28"/>
        </w:rPr>
        <w:t xml:space="preserve">Ежемесячно не позднее 10 (десятого) числа месяца, следующего за отчетным, Поставщик обязан подготовить и передать </w:t>
      </w:r>
      <w:r w:rsidR="00C149B2">
        <w:rPr>
          <w:sz w:val="28"/>
          <w:szCs w:val="28"/>
        </w:rPr>
        <w:t>Покупателю</w:t>
      </w:r>
      <w:r w:rsidRPr="00153AF7">
        <w:rPr>
          <w:sz w:val="28"/>
          <w:szCs w:val="28"/>
        </w:rPr>
        <w:t xml:space="preserve"> информационный отчет в соответствии с требованиями Технического задания.</w:t>
      </w:r>
    </w:p>
    <w:p w14:paraId="4B3C3525" w14:textId="77777777" w:rsidR="00DA353C" w:rsidRPr="00153AF7" w:rsidRDefault="00906B6E" w:rsidP="00153AF7">
      <w:pPr>
        <w:spacing w:after="0" w:line="240" w:lineRule="auto"/>
        <w:jc w:val="both"/>
        <w:rPr>
          <w:sz w:val="28"/>
          <w:szCs w:val="28"/>
        </w:rPr>
      </w:pPr>
      <w:r w:rsidRPr="00153AF7">
        <w:rPr>
          <w:sz w:val="28"/>
          <w:szCs w:val="28"/>
        </w:rPr>
        <w:t>За отчетный этап принимается – календарный месяц.</w:t>
      </w:r>
    </w:p>
    <w:p w14:paraId="5FCF969E" w14:textId="77777777" w:rsidR="00DA353C" w:rsidRPr="00153AF7" w:rsidRDefault="004679AF" w:rsidP="00153AF7">
      <w:pPr>
        <w:numPr>
          <w:ilvl w:val="1"/>
          <w:numId w:val="10"/>
        </w:numPr>
        <w:spacing w:after="0" w:line="240" w:lineRule="auto"/>
        <w:ind w:left="0" w:firstLine="0"/>
        <w:jc w:val="both"/>
        <w:rPr>
          <w:sz w:val="28"/>
          <w:szCs w:val="28"/>
        </w:rPr>
      </w:pPr>
      <w:r>
        <w:rPr>
          <w:sz w:val="28"/>
          <w:szCs w:val="28"/>
        </w:rPr>
        <w:t>Нефтепродукты</w:t>
      </w:r>
      <w:r w:rsidR="00906B6E" w:rsidRPr="00153AF7">
        <w:rPr>
          <w:sz w:val="28"/>
          <w:szCs w:val="28"/>
        </w:rPr>
        <w:t xml:space="preserve">, поставляемый Поставщиком </w:t>
      </w:r>
      <w:r w:rsidR="00C149B2">
        <w:rPr>
          <w:sz w:val="28"/>
          <w:szCs w:val="28"/>
        </w:rPr>
        <w:t>Покупателю</w:t>
      </w:r>
      <w:r w:rsidR="00906B6E" w:rsidRPr="00153AF7">
        <w:rPr>
          <w:sz w:val="28"/>
          <w:szCs w:val="28"/>
        </w:rPr>
        <w:t>, должен соответствовать качественным, техническим и функциональным характеристикам, указанным в Техническом задании.</w:t>
      </w:r>
    </w:p>
    <w:p w14:paraId="39D224DC" w14:textId="77777777" w:rsidR="00DA353C" w:rsidRPr="00153AF7" w:rsidRDefault="00906B6E" w:rsidP="00153AF7">
      <w:pPr>
        <w:numPr>
          <w:ilvl w:val="1"/>
          <w:numId w:val="10"/>
        </w:numPr>
        <w:spacing w:after="0" w:line="240" w:lineRule="auto"/>
        <w:ind w:left="0" w:firstLine="0"/>
        <w:jc w:val="both"/>
        <w:rPr>
          <w:sz w:val="28"/>
          <w:szCs w:val="28"/>
        </w:rPr>
      </w:pPr>
      <w:r w:rsidRPr="00153AF7">
        <w:rPr>
          <w:sz w:val="28"/>
          <w:szCs w:val="28"/>
        </w:rPr>
        <w:t xml:space="preserve">После получения от Поставщика комплекта документов, </w:t>
      </w:r>
      <w:r w:rsidR="003B534B">
        <w:rPr>
          <w:sz w:val="28"/>
          <w:szCs w:val="28"/>
        </w:rPr>
        <w:t>Покупатель</w:t>
      </w:r>
      <w:r w:rsidRPr="00153AF7">
        <w:rPr>
          <w:sz w:val="28"/>
          <w:szCs w:val="28"/>
        </w:rPr>
        <w:t xml:space="preserve"> в течение 3 (трех) рабочих дней рассматривает результаты и осуществляет приемку поставленных </w:t>
      </w:r>
      <w:r w:rsidR="00CA6776">
        <w:rPr>
          <w:sz w:val="28"/>
          <w:szCs w:val="28"/>
        </w:rPr>
        <w:t>нефтепродуктов</w:t>
      </w:r>
      <w:r w:rsidRPr="00153AF7">
        <w:rPr>
          <w:sz w:val="28"/>
          <w:szCs w:val="28"/>
        </w:rPr>
        <w:t xml:space="preserve"> (и сопутствующих услуг) по настоящему Договору на предмет соответствия их количеству, качеству и иным требованиям, изложенным в настоящем Договоре и Техническом задании, и направляет Поставщику подписанный </w:t>
      </w:r>
      <w:r w:rsidR="00C149B2">
        <w:rPr>
          <w:sz w:val="28"/>
          <w:szCs w:val="28"/>
        </w:rPr>
        <w:t>Покупателем</w:t>
      </w:r>
      <w:r w:rsidRPr="00153AF7">
        <w:rPr>
          <w:sz w:val="28"/>
          <w:szCs w:val="28"/>
        </w:rPr>
        <w:t xml:space="preserve"> 1 (один) экземпляр Акта приемки-передачи </w:t>
      </w:r>
      <w:r w:rsidR="00CA6776">
        <w:rPr>
          <w:sz w:val="28"/>
          <w:szCs w:val="28"/>
        </w:rPr>
        <w:t>нефтепродуктов</w:t>
      </w:r>
      <w:r w:rsidRPr="00153AF7">
        <w:rPr>
          <w:sz w:val="28"/>
          <w:szCs w:val="28"/>
        </w:rPr>
        <w:t xml:space="preserve">, либо запрос о предоставлении разъяснений относительно поставленных </w:t>
      </w:r>
      <w:r w:rsidR="00CA6776">
        <w:rPr>
          <w:sz w:val="28"/>
          <w:szCs w:val="28"/>
        </w:rPr>
        <w:t>нефтепродуктов</w:t>
      </w:r>
      <w:r w:rsidRPr="00153AF7">
        <w:rPr>
          <w:sz w:val="28"/>
          <w:szCs w:val="28"/>
        </w:rPr>
        <w:t xml:space="preserve"> (и сопутствующих услуг), либо мотивированный отказ от принятия поставленных </w:t>
      </w:r>
      <w:r w:rsidR="00CA6776">
        <w:rPr>
          <w:sz w:val="28"/>
          <w:szCs w:val="28"/>
        </w:rPr>
        <w:t>нефтепродуктов</w:t>
      </w:r>
      <w:r w:rsidRPr="00153AF7">
        <w:rPr>
          <w:sz w:val="28"/>
          <w:szCs w:val="28"/>
        </w:rPr>
        <w:t xml:space="preserve"> (и сопутствующих услуг), или акт с перечнем выявленных недостатков и сроком их устранения. В случае отказа </w:t>
      </w:r>
      <w:r w:rsidR="00C149B2">
        <w:rPr>
          <w:sz w:val="28"/>
          <w:szCs w:val="28"/>
        </w:rPr>
        <w:t>Покупателя</w:t>
      </w:r>
      <w:r w:rsidRPr="00153AF7">
        <w:rPr>
          <w:sz w:val="28"/>
          <w:szCs w:val="28"/>
        </w:rPr>
        <w:t xml:space="preserve"> от принятия поставленных </w:t>
      </w:r>
      <w:r w:rsidR="00CA6776">
        <w:rPr>
          <w:sz w:val="28"/>
          <w:szCs w:val="28"/>
        </w:rPr>
        <w:t>нефтепродуктов</w:t>
      </w:r>
      <w:r w:rsidRPr="00153AF7">
        <w:rPr>
          <w:sz w:val="28"/>
          <w:szCs w:val="28"/>
        </w:rPr>
        <w:t xml:space="preserve"> (и сопутствующих услуг) в связи с необходимостью устранения недостатков Поставщик обязуется в срок, установленный в акте, составленном </w:t>
      </w:r>
      <w:r w:rsidR="00C149B2">
        <w:rPr>
          <w:sz w:val="28"/>
          <w:szCs w:val="28"/>
        </w:rPr>
        <w:t>Покупателем</w:t>
      </w:r>
      <w:r w:rsidRPr="00153AF7">
        <w:rPr>
          <w:sz w:val="28"/>
          <w:szCs w:val="28"/>
        </w:rPr>
        <w:t>, устранить указанные недостатки за свой счет.</w:t>
      </w:r>
    </w:p>
    <w:p w14:paraId="4DDCD042" w14:textId="77777777" w:rsidR="00DA353C" w:rsidRPr="00153AF7" w:rsidRDefault="00906B6E" w:rsidP="00153AF7">
      <w:pPr>
        <w:numPr>
          <w:ilvl w:val="1"/>
          <w:numId w:val="10"/>
        </w:numPr>
        <w:spacing w:after="0" w:line="240" w:lineRule="auto"/>
        <w:ind w:left="0" w:firstLine="0"/>
        <w:jc w:val="both"/>
        <w:rPr>
          <w:sz w:val="28"/>
          <w:szCs w:val="28"/>
        </w:rPr>
      </w:pPr>
      <w:r w:rsidRPr="00153AF7">
        <w:rPr>
          <w:sz w:val="28"/>
          <w:szCs w:val="28"/>
        </w:rPr>
        <w:t xml:space="preserve">Для проверки поставленных поставщиком </w:t>
      </w:r>
      <w:r w:rsidR="00CA6776">
        <w:rPr>
          <w:sz w:val="28"/>
          <w:szCs w:val="28"/>
        </w:rPr>
        <w:t>нефтепродуктов</w:t>
      </w:r>
      <w:r w:rsidRPr="00153AF7">
        <w:rPr>
          <w:sz w:val="28"/>
          <w:szCs w:val="28"/>
        </w:rPr>
        <w:t xml:space="preserve">, предусмотренных Договором, в части их соответствия условиям Договора </w:t>
      </w:r>
      <w:r w:rsidR="003B534B">
        <w:rPr>
          <w:sz w:val="28"/>
          <w:szCs w:val="28"/>
        </w:rPr>
        <w:t>Покупатель</w:t>
      </w:r>
      <w:r w:rsidRPr="00153AF7">
        <w:rPr>
          <w:sz w:val="28"/>
          <w:szCs w:val="28"/>
        </w:rPr>
        <w:t xml:space="preserve"> обязан провести экспертизу.</w:t>
      </w:r>
    </w:p>
    <w:p w14:paraId="2B2E40A1" w14:textId="77777777" w:rsidR="00DA353C" w:rsidRPr="00153AF7" w:rsidRDefault="00906B6E" w:rsidP="00153AF7">
      <w:pPr>
        <w:spacing w:after="0" w:line="240" w:lineRule="auto"/>
        <w:jc w:val="both"/>
        <w:rPr>
          <w:sz w:val="28"/>
          <w:szCs w:val="28"/>
        </w:rPr>
      </w:pPr>
      <w:r w:rsidRPr="00153AF7">
        <w:rPr>
          <w:sz w:val="28"/>
          <w:szCs w:val="28"/>
        </w:rPr>
        <w:t xml:space="preserve">Экспертиза результатов, предусмотренных Договором, может проводиться </w:t>
      </w:r>
      <w:r w:rsidR="00C149B2">
        <w:rPr>
          <w:sz w:val="28"/>
          <w:szCs w:val="28"/>
        </w:rPr>
        <w:t>Покупателем</w:t>
      </w:r>
      <w:r w:rsidRPr="00153AF7">
        <w:rPr>
          <w:sz w:val="28"/>
          <w:szCs w:val="28"/>
        </w:rPr>
        <w:t xml:space="preserve"> своими силами или к ее проведению могут привлекаться эксперты, экспертные организации.</w:t>
      </w:r>
    </w:p>
    <w:p w14:paraId="2872335C" w14:textId="77777777" w:rsidR="00DA353C" w:rsidRPr="00153AF7" w:rsidRDefault="00906B6E" w:rsidP="00153AF7">
      <w:pPr>
        <w:numPr>
          <w:ilvl w:val="1"/>
          <w:numId w:val="10"/>
        </w:numPr>
        <w:spacing w:after="0" w:line="240" w:lineRule="auto"/>
        <w:ind w:left="0" w:firstLine="0"/>
        <w:jc w:val="both"/>
        <w:rPr>
          <w:sz w:val="28"/>
          <w:szCs w:val="28"/>
        </w:rPr>
      </w:pPr>
      <w:r w:rsidRPr="00153AF7">
        <w:rPr>
          <w:sz w:val="28"/>
          <w:szCs w:val="28"/>
        </w:rPr>
        <w:t xml:space="preserve">В случае получения от </w:t>
      </w:r>
      <w:r w:rsidR="00C149B2">
        <w:rPr>
          <w:sz w:val="28"/>
          <w:szCs w:val="28"/>
        </w:rPr>
        <w:t>Покупателя</w:t>
      </w:r>
      <w:r w:rsidRPr="00153AF7">
        <w:rPr>
          <w:sz w:val="28"/>
          <w:szCs w:val="28"/>
        </w:rPr>
        <w:t xml:space="preserve"> запроса о предоставлении разъяснений в отношении поставленного </w:t>
      </w:r>
      <w:r w:rsidR="00CA6776">
        <w:rPr>
          <w:sz w:val="28"/>
          <w:szCs w:val="28"/>
        </w:rPr>
        <w:t>нефтепродуктов</w:t>
      </w:r>
      <w:r w:rsidRPr="00153AF7">
        <w:rPr>
          <w:sz w:val="28"/>
          <w:szCs w:val="28"/>
        </w:rPr>
        <w:t xml:space="preserve"> (и сопутствующих услуг), или мотивированного отказа от принятия поставленных </w:t>
      </w:r>
      <w:r w:rsidR="00CA6776">
        <w:rPr>
          <w:sz w:val="28"/>
          <w:szCs w:val="28"/>
        </w:rPr>
        <w:t>нефтепродуктов</w:t>
      </w:r>
      <w:r w:rsidRPr="00153AF7">
        <w:rPr>
          <w:sz w:val="28"/>
          <w:szCs w:val="28"/>
        </w:rPr>
        <w:t xml:space="preserve"> (и сопутствующих услуг), или акта с перечнем выявленных дефектов, недостатков и сроком их устранения Поставщик в течение 10 (десяти) рабочих дней обязан предоставить </w:t>
      </w:r>
      <w:r w:rsidR="00C149B2">
        <w:rPr>
          <w:sz w:val="28"/>
          <w:szCs w:val="28"/>
        </w:rPr>
        <w:t>Покупателю</w:t>
      </w:r>
      <w:r w:rsidRPr="00153AF7">
        <w:rPr>
          <w:sz w:val="28"/>
          <w:szCs w:val="28"/>
        </w:rPr>
        <w:t xml:space="preserve"> запрашиваемые разъяснения в отношении поставляемых </w:t>
      </w:r>
      <w:r w:rsidR="00CA6776">
        <w:rPr>
          <w:sz w:val="28"/>
          <w:szCs w:val="28"/>
        </w:rPr>
        <w:t>нефтепродуктов</w:t>
      </w:r>
      <w:r w:rsidRPr="00153AF7">
        <w:rPr>
          <w:sz w:val="28"/>
          <w:szCs w:val="28"/>
        </w:rPr>
        <w:t xml:space="preserve"> (и сопутствующих услуг) или в срок, установленный в указанном акте, содержащем перечень выявленных недостатков устранить полученные от </w:t>
      </w:r>
      <w:r w:rsidR="00C149B2">
        <w:rPr>
          <w:sz w:val="28"/>
          <w:szCs w:val="28"/>
        </w:rPr>
        <w:t>Покупателя</w:t>
      </w:r>
      <w:r w:rsidRPr="00153AF7">
        <w:rPr>
          <w:sz w:val="28"/>
          <w:szCs w:val="28"/>
        </w:rPr>
        <w:t xml:space="preserve"> замечания/недостатки/дефекты и передать </w:t>
      </w:r>
      <w:r w:rsidR="00C149B2">
        <w:rPr>
          <w:sz w:val="28"/>
          <w:szCs w:val="28"/>
        </w:rPr>
        <w:t>Покупателю</w:t>
      </w:r>
      <w:r w:rsidRPr="00153AF7">
        <w:rPr>
          <w:sz w:val="28"/>
          <w:szCs w:val="28"/>
        </w:rPr>
        <w:t xml:space="preserve"> приведенный в соответствие с </w:t>
      </w:r>
      <w:r w:rsidRPr="00153AF7">
        <w:rPr>
          <w:sz w:val="28"/>
          <w:szCs w:val="28"/>
        </w:rPr>
        <w:lastRenderedPageBreak/>
        <w:t xml:space="preserve">предъявленными требованиями/замечаниями комплект отчетной документации, отчет об устранении недостатков, а также повторно подписанный Поставщиком Акт приемки-передачи </w:t>
      </w:r>
      <w:r w:rsidR="00CA6776">
        <w:rPr>
          <w:sz w:val="28"/>
          <w:szCs w:val="28"/>
        </w:rPr>
        <w:t>нефтепродуктов</w:t>
      </w:r>
      <w:r w:rsidRPr="00153AF7">
        <w:rPr>
          <w:sz w:val="28"/>
          <w:szCs w:val="28"/>
        </w:rPr>
        <w:t xml:space="preserve"> в 2 (двух) экземплярах для принятия </w:t>
      </w:r>
      <w:r w:rsidR="00C149B2">
        <w:rPr>
          <w:sz w:val="28"/>
          <w:szCs w:val="28"/>
        </w:rPr>
        <w:t>Покупателем</w:t>
      </w:r>
      <w:r w:rsidRPr="00153AF7">
        <w:rPr>
          <w:sz w:val="28"/>
          <w:szCs w:val="28"/>
        </w:rPr>
        <w:t xml:space="preserve"> поставленных </w:t>
      </w:r>
      <w:r w:rsidR="00CA6776">
        <w:rPr>
          <w:sz w:val="28"/>
          <w:szCs w:val="28"/>
        </w:rPr>
        <w:t>нефтепродуктов</w:t>
      </w:r>
      <w:r w:rsidRPr="00153AF7">
        <w:rPr>
          <w:sz w:val="28"/>
          <w:szCs w:val="28"/>
        </w:rPr>
        <w:t>.</w:t>
      </w:r>
    </w:p>
    <w:p w14:paraId="40292637" w14:textId="77777777" w:rsidR="00DA353C" w:rsidRPr="00153AF7" w:rsidRDefault="00906B6E" w:rsidP="00153AF7">
      <w:pPr>
        <w:numPr>
          <w:ilvl w:val="1"/>
          <w:numId w:val="10"/>
        </w:numPr>
        <w:spacing w:after="0" w:line="240" w:lineRule="auto"/>
        <w:ind w:left="0" w:firstLine="0"/>
        <w:jc w:val="both"/>
        <w:rPr>
          <w:sz w:val="28"/>
          <w:szCs w:val="28"/>
        </w:rPr>
      </w:pPr>
      <w:r w:rsidRPr="00153AF7">
        <w:rPr>
          <w:sz w:val="28"/>
          <w:szCs w:val="28"/>
        </w:rPr>
        <w:t xml:space="preserve">В случае, если по результатам рассмотрения отчета об устранении недостатков/дефектов, </w:t>
      </w:r>
      <w:r w:rsidR="00C149B2">
        <w:rPr>
          <w:sz w:val="28"/>
          <w:szCs w:val="28"/>
        </w:rPr>
        <w:t>Покупателем</w:t>
      </w:r>
      <w:r w:rsidRPr="00153AF7">
        <w:rPr>
          <w:sz w:val="28"/>
          <w:szCs w:val="28"/>
        </w:rPr>
        <w:t xml:space="preserve"> будет принято решение об устранении Поставщиком недостатков/дефектов в надлежащем порядке и в установленные сроки, а также в случае отсутствия у </w:t>
      </w:r>
      <w:r w:rsidR="00C149B2">
        <w:rPr>
          <w:sz w:val="28"/>
          <w:szCs w:val="28"/>
        </w:rPr>
        <w:t>Покупателя</w:t>
      </w:r>
      <w:r w:rsidRPr="00153AF7">
        <w:rPr>
          <w:sz w:val="28"/>
          <w:szCs w:val="28"/>
        </w:rPr>
        <w:t xml:space="preserve"> запросов представления разъяснений в отношении поставленных </w:t>
      </w:r>
      <w:r w:rsidR="00CA6776">
        <w:rPr>
          <w:sz w:val="28"/>
          <w:szCs w:val="28"/>
        </w:rPr>
        <w:t>нефтепродуктов</w:t>
      </w:r>
      <w:r w:rsidRPr="00153AF7">
        <w:rPr>
          <w:sz w:val="28"/>
          <w:szCs w:val="28"/>
        </w:rPr>
        <w:t xml:space="preserve">, </w:t>
      </w:r>
      <w:r w:rsidR="003B534B">
        <w:rPr>
          <w:sz w:val="28"/>
          <w:szCs w:val="28"/>
        </w:rPr>
        <w:t>Покупатель</w:t>
      </w:r>
      <w:r w:rsidRPr="00153AF7">
        <w:rPr>
          <w:sz w:val="28"/>
          <w:szCs w:val="28"/>
        </w:rPr>
        <w:t xml:space="preserve"> принимает поставленные </w:t>
      </w:r>
      <w:r w:rsidR="004679AF">
        <w:rPr>
          <w:sz w:val="28"/>
          <w:szCs w:val="28"/>
        </w:rPr>
        <w:t>нефтепродукты</w:t>
      </w:r>
      <w:r w:rsidRPr="00153AF7">
        <w:rPr>
          <w:sz w:val="28"/>
          <w:szCs w:val="28"/>
        </w:rPr>
        <w:t xml:space="preserve"> (и сопутствующие услуги) и подписывает 2 (два) экземпляра Акта приемки-передачи </w:t>
      </w:r>
      <w:r w:rsidR="00CA6776">
        <w:rPr>
          <w:sz w:val="28"/>
          <w:szCs w:val="28"/>
        </w:rPr>
        <w:t>нефтепродуктов</w:t>
      </w:r>
      <w:r w:rsidRPr="00153AF7">
        <w:rPr>
          <w:sz w:val="28"/>
          <w:szCs w:val="28"/>
        </w:rPr>
        <w:t>, один из которых направляет Поставщику в порядке, предусмотренном настоящей статьей Договора.</w:t>
      </w:r>
    </w:p>
    <w:p w14:paraId="05ABE500" w14:textId="77777777" w:rsidR="00DA353C" w:rsidRPr="00153AF7" w:rsidRDefault="00CA6776" w:rsidP="00153AF7">
      <w:pPr>
        <w:spacing w:after="0" w:line="240" w:lineRule="auto"/>
        <w:jc w:val="both"/>
        <w:rPr>
          <w:sz w:val="28"/>
          <w:szCs w:val="28"/>
        </w:rPr>
      </w:pPr>
      <w:r>
        <w:rPr>
          <w:sz w:val="28"/>
          <w:szCs w:val="28"/>
        </w:rPr>
        <w:t xml:space="preserve">         Поставщик</w:t>
      </w:r>
      <w:r w:rsidR="00906B6E" w:rsidRPr="00153AF7">
        <w:rPr>
          <w:sz w:val="28"/>
          <w:szCs w:val="28"/>
        </w:rPr>
        <w:t xml:space="preserve"> самостоятельно направляет указанные сопроводительные документы </w:t>
      </w:r>
      <w:r w:rsidR="00C149B2">
        <w:rPr>
          <w:sz w:val="28"/>
          <w:szCs w:val="28"/>
        </w:rPr>
        <w:t>Покупателю</w:t>
      </w:r>
      <w:r w:rsidR="00906B6E" w:rsidRPr="00153AF7">
        <w:rPr>
          <w:sz w:val="28"/>
          <w:szCs w:val="28"/>
        </w:rPr>
        <w:t xml:space="preserve"> не позднее 1 (одного) рабочего дня, следующего за днем фактической поставки </w:t>
      </w:r>
      <w:r>
        <w:rPr>
          <w:sz w:val="28"/>
          <w:szCs w:val="28"/>
        </w:rPr>
        <w:t>нефтепродуктов</w:t>
      </w:r>
      <w:r w:rsidR="00906B6E" w:rsidRPr="00153AF7">
        <w:rPr>
          <w:sz w:val="28"/>
          <w:szCs w:val="28"/>
        </w:rPr>
        <w:t>.</w:t>
      </w:r>
    </w:p>
    <w:p w14:paraId="2E7CDC63" w14:textId="77777777" w:rsidR="00DA353C" w:rsidRPr="00153AF7" w:rsidRDefault="00906B6E" w:rsidP="00153AF7">
      <w:pPr>
        <w:numPr>
          <w:ilvl w:val="1"/>
          <w:numId w:val="10"/>
        </w:numPr>
        <w:spacing w:after="0" w:line="240" w:lineRule="auto"/>
        <w:ind w:left="0" w:firstLine="0"/>
        <w:jc w:val="both"/>
        <w:rPr>
          <w:sz w:val="28"/>
          <w:szCs w:val="28"/>
        </w:rPr>
      </w:pPr>
      <w:r w:rsidRPr="00153AF7">
        <w:rPr>
          <w:sz w:val="28"/>
          <w:szCs w:val="28"/>
        </w:rPr>
        <w:t xml:space="preserve">Подписанный </w:t>
      </w:r>
      <w:r w:rsidR="00C149B2">
        <w:rPr>
          <w:sz w:val="28"/>
          <w:szCs w:val="28"/>
        </w:rPr>
        <w:t>Покупателем</w:t>
      </w:r>
      <w:r w:rsidRPr="00153AF7">
        <w:rPr>
          <w:sz w:val="28"/>
          <w:szCs w:val="28"/>
        </w:rPr>
        <w:t xml:space="preserve"> и Поставщиком Акт приемки-передачи </w:t>
      </w:r>
      <w:r w:rsidR="00CA6776">
        <w:rPr>
          <w:sz w:val="28"/>
          <w:szCs w:val="28"/>
        </w:rPr>
        <w:t>нефтепродуктов</w:t>
      </w:r>
      <w:r w:rsidRPr="00153AF7">
        <w:rPr>
          <w:sz w:val="28"/>
          <w:szCs w:val="28"/>
        </w:rPr>
        <w:t xml:space="preserve"> и предъявленный Поставщиком </w:t>
      </w:r>
      <w:r w:rsidR="00C149B2">
        <w:rPr>
          <w:sz w:val="28"/>
          <w:szCs w:val="28"/>
        </w:rPr>
        <w:t>Покупателю</w:t>
      </w:r>
      <w:r w:rsidRPr="00153AF7">
        <w:rPr>
          <w:sz w:val="28"/>
          <w:szCs w:val="28"/>
        </w:rPr>
        <w:t xml:space="preserve"> Счет на оплату стоимости этапа являются основанием для оплаты Поставщику поставленного </w:t>
      </w:r>
      <w:r w:rsidR="00CA6776">
        <w:rPr>
          <w:sz w:val="28"/>
          <w:szCs w:val="28"/>
        </w:rPr>
        <w:t>нефтепродуктов</w:t>
      </w:r>
      <w:r w:rsidRPr="00153AF7">
        <w:rPr>
          <w:sz w:val="28"/>
          <w:szCs w:val="28"/>
        </w:rPr>
        <w:t xml:space="preserve"> (и сопутствующих услуг).</w:t>
      </w:r>
    </w:p>
    <w:p w14:paraId="071F7BF7" w14:textId="77777777" w:rsidR="00DA353C" w:rsidRPr="00153AF7" w:rsidRDefault="00DA353C" w:rsidP="00153AF7">
      <w:pPr>
        <w:spacing w:after="0" w:line="240" w:lineRule="auto"/>
        <w:jc w:val="both"/>
        <w:rPr>
          <w:sz w:val="28"/>
          <w:szCs w:val="28"/>
        </w:rPr>
      </w:pPr>
    </w:p>
    <w:p w14:paraId="5DE35678" w14:textId="77777777" w:rsidR="00DA353C" w:rsidRPr="00153AF7" w:rsidRDefault="00906B6E" w:rsidP="00153AF7">
      <w:pPr>
        <w:spacing w:after="0" w:line="240" w:lineRule="auto"/>
        <w:jc w:val="both"/>
        <w:rPr>
          <w:sz w:val="28"/>
          <w:szCs w:val="28"/>
        </w:rPr>
      </w:pPr>
      <w:r w:rsidRPr="00153AF7">
        <w:rPr>
          <w:sz w:val="28"/>
          <w:szCs w:val="28"/>
        </w:rPr>
        <w:t>Статья 5 Права и обязанности Сторон</w:t>
      </w:r>
    </w:p>
    <w:p w14:paraId="75792C15" w14:textId="77777777" w:rsidR="00DA353C" w:rsidRPr="00153AF7" w:rsidRDefault="003B534B" w:rsidP="00153AF7">
      <w:pPr>
        <w:numPr>
          <w:ilvl w:val="1"/>
          <w:numId w:val="9"/>
        </w:numPr>
        <w:spacing w:after="0" w:line="240" w:lineRule="auto"/>
        <w:ind w:left="0" w:firstLine="0"/>
        <w:jc w:val="both"/>
        <w:rPr>
          <w:sz w:val="28"/>
          <w:szCs w:val="28"/>
        </w:rPr>
      </w:pPr>
      <w:r>
        <w:rPr>
          <w:sz w:val="28"/>
          <w:szCs w:val="28"/>
        </w:rPr>
        <w:t>Покупатель</w:t>
      </w:r>
      <w:r w:rsidR="00906B6E" w:rsidRPr="00153AF7">
        <w:rPr>
          <w:sz w:val="28"/>
          <w:szCs w:val="28"/>
        </w:rPr>
        <w:t xml:space="preserve"> вправе:</w:t>
      </w:r>
    </w:p>
    <w:p w14:paraId="449D1073"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Требовать от Поставщика надлежащего исполнения обязательств в соответствии с условиями Договора.</w:t>
      </w:r>
    </w:p>
    <w:p w14:paraId="588CD821"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Требовать от Поставщика представления надлежащим образом оформленных документов, указанных в статье 4 Договора, подтверждающих исполнение обязательств в соответствии с условиями Договора.</w:t>
      </w:r>
    </w:p>
    <w:p w14:paraId="2E4C475A"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Письменно запрашивать у Поставщика информацию о ходе исполнения обязательств Поставщика по настоящему Договору. На данный запрос Поставщик предоставляет ответ в письменной форме в течение 5(пяти) рабочих дней.</w:t>
      </w:r>
    </w:p>
    <w:p w14:paraId="3F5A079C"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 xml:space="preserve">Осуществлять контроль за порядком и сроками поставки </w:t>
      </w:r>
      <w:r w:rsidR="00CA6776">
        <w:rPr>
          <w:sz w:val="28"/>
          <w:szCs w:val="28"/>
        </w:rPr>
        <w:t>нефтепродуктов</w:t>
      </w:r>
      <w:r w:rsidRPr="00153AF7">
        <w:rPr>
          <w:sz w:val="28"/>
          <w:szCs w:val="28"/>
        </w:rPr>
        <w:t>.</w:t>
      </w:r>
    </w:p>
    <w:p w14:paraId="7BE2C32F"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Выбрать способ проведения экспертизы результатов, предусмотренных Договором: своими силами, либо к ее проведению могут привлекаться эксперты, экспертные организации на основании Договоров.</w:t>
      </w:r>
    </w:p>
    <w:p w14:paraId="4566E845"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 xml:space="preserve">Ссылаться на недостатки поставляемых </w:t>
      </w:r>
      <w:r w:rsidR="00CA6776">
        <w:rPr>
          <w:sz w:val="28"/>
          <w:szCs w:val="28"/>
        </w:rPr>
        <w:t>нефтепродуктов</w:t>
      </w:r>
      <w:r w:rsidRPr="00153AF7">
        <w:rPr>
          <w:sz w:val="28"/>
          <w:szCs w:val="28"/>
        </w:rPr>
        <w:t xml:space="preserve"> (также выявленные после окончания срока исполнения Договора), в том числе в части количества, ассортимента и стоимости этих </w:t>
      </w:r>
      <w:r w:rsidR="00CA6776">
        <w:rPr>
          <w:sz w:val="28"/>
          <w:szCs w:val="28"/>
        </w:rPr>
        <w:t>нефтепродуктов</w:t>
      </w:r>
      <w:r w:rsidRPr="00153AF7">
        <w:rPr>
          <w:sz w:val="28"/>
          <w:szCs w:val="28"/>
        </w:rPr>
        <w:t>, по результатам проведенных уполномоченными контрольными органами проверок использования средств.</w:t>
      </w:r>
    </w:p>
    <w:p w14:paraId="17E98532" w14:textId="77777777" w:rsidR="00DA353C" w:rsidRPr="00153AF7" w:rsidRDefault="003B534B" w:rsidP="00153AF7">
      <w:pPr>
        <w:numPr>
          <w:ilvl w:val="1"/>
          <w:numId w:val="9"/>
        </w:numPr>
        <w:spacing w:after="0" w:line="240" w:lineRule="auto"/>
        <w:ind w:left="0" w:firstLine="0"/>
        <w:jc w:val="both"/>
        <w:rPr>
          <w:sz w:val="28"/>
          <w:szCs w:val="28"/>
        </w:rPr>
      </w:pPr>
      <w:r>
        <w:rPr>
          <w:sz w:val="28"/>
          <w:szCs w:val="28"/>
        </w:rPr>
        <w:t>Покупатель</w:t>
      </w:r>
      <w:r w:rsidR="00906B6E" w:rsidRPr="00153AF7">
        <w:rPr>
          <w:sz w:val="28"/>
          <w:szCs w:val="28"/>
        </w:rPr>
        <w:t xml:space="preserve"> обязан:</w:t>
      </w:r>
    </w:p>
    <w:p w14:paraId="74A798BE"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Осуществлять контроль за объемами и оплатой поставленн</w:t>
      </w:r>
      <w:r w:rsidR="004679AF">
        <w:rPr>
          <w:sz w:val="28"/>
          <w:szCs w:val="28"/>
        </w:rPr>
        <w:t>ых</w:t>
      </w:r>
      <w:r w:rsidRPr="00153AF7">
        <w:rPr>
          <w:sz w:val="28"/>
          <w:szCs w:val="28"/>
        </w:rPr>
        <w:t xml:space="preserve"> </w:t>
      </w:r>
      <w:r w:rsidR="00CA6776">
        <w:rPr>
          <w:sz w:val="28"/>
          <w:szCs w:val="28"/>
        </w:rPr>
        <w:t>нефтепродуктов</w:t>
      </w:r>
      <w:r w:rsidRPr="00153AF7">
        <w:rPr>
          <w:sz w:val="28"/>
          <w:szCs w:val="28"/>
        </w:rPr>
        <w:t xml:space="preserve"> в целях недопущения превышения максимального значения цены Договора.</w:t>
      </w:r>
    </w:p>
    <w:p w14:paraId="5C9B9919"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 xml:space="preserve">Сообщать в письменной форме Поставщику о недостатках, обнаруженных в ходе поставки </w:t>
      </w:r>
      <w:r w:rsidR="00CA6776">
        <w:rPr>
          <w:sz w:val="28"/>
          <w:szCs w:val="28"/>
        </w:rPr>
        <w:t>нефтепродуктов</w:t>
      </w:r>
      <w:r w:rsidRPr="00153AF7">
        <w:rPr>
          <w:sz w:val="28"/>
          <w:szCs w:val="28"/>
        </w:rPr>
        <w:t>, в течение 2 (двух) рабочих дней после обнаружения таких недостатков.</w:t>
      </w:r>
    </w:p>
    <w:p w14:paraId="584D3975"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 xml:space="preserve">Своевременно принять и оплатить </w:t>
      </w:r>
      <w:r w:rsidR="004679AF">
        <w:rPr>
          <w:sz w:val="28"/>
          <w:szCs w:val="28"/>
        </w:rPr>
        <w:t>поставленные</w:t>
      </w:r>
      <w:r w:rsidRPr="00153AF7">
        <w:rPr>
          <w:sz w:val="28"/>
          <w:szCs w:val="28"/>
        </w:rPr>
        <w:t xml:space="preserve"> </w:t>
      </w:r>
      <w:r w:rsidR="004679AF">
        <w:rPr>
          <w:sz w:val="28"/>
          <w:szCs w:val="28"/>
        </w:rPr>
        <w:t>Нефтепродукты</w:t>
      </w:r>
      <w:r w:rsidRPr="00153AF7">
        <w:rPr>
          <w:sz w:val="28"/>
          <w:szCs w:val="28"/>
        </w:rPr>
        <w:t xml:space="preserve"> в соответствии с условиями Договора.</w:t>
      </w:r>
    </w:p>
    <w:p w14:paraId="25A2347E"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lastRenderedPageBreak/>
        <w:t xml:space="preserve">При получении от Поставщика уведомления о приостановлении поставки </w:t>
      </w:r>
      <w:r w:rsidR="00CA6776">
        <w:rPr>
          <w:sz w:val="28"/>
          <w:szCs w:val="28"/>
        </w:rPr>
        <w:t>нефтепродуктов</w:t>
      </w:r>
      <w:r w:rsidRPr="00153AF7">
        <w:rPr>
          <w:sz w:val="28"/>
          <w:szCs w:val="28"/>
        </w:rPr>
        <w:t xml:space="preserve"> рассмотреть вопрос о целесообразности и порядке продолжения поставки </w:t>
      </w:r>
      <w:r w:rsidR="00CA6776">
        <w:rPr>
          <w:sz w:val="28"/>
          <w:szCs w:val="28"/>
        </w:rPr>
        <w:t>нефтепродуктов</w:t>
      </w:r>
      <w:r w:rsidRPr="00153AF7">
        <w:rPr>
          <w:sz w:val="28"/>
          <w:szCs w:val="28"/>
        </w:rPr>
        <w:t>.</w:t>
      </w:r>
    </w:p>
    <w:p w14:paraId="5AC48A55" w14:textId="77777777" w:rsidR="00DA353C" w:rsidRPr="00153AF7" w:rsidRDefault="00906B6E" w:rsidP="00153AF7">
      <w:pPr>
        <w:numPr>
          <w:ilvl w:val="1"/>
          <w:numId w:val="9"/>
        </w:numPr>
        <w:spacing w:after="0" w:line="240" w:lineRule="auto"/>
        <w:ind w:left="0" w:firstLine="0"/>
        <w:jc w:val="both"/>
        <w:rPr>
          <w:sz w:val="28"/>
          <w:szCs w:val="28"/>
        </w:rPr>
      </w:pPr>
      <w:r w:rsidRPr="00153AF7">
        <w:rPr>
          <w:sz w:val="28"/>
          <w:szCs w:val="28"/>
        </w:rPr>
        <w:t>Поставщик вправе:</w:t>
      </w:r>
    </w:p>
    <w:p w14:paraId="40FBC070" w14:textId="77777777" w:rsidR="00DA353C" w:rsidRPr="00CA6776" w:rsidRDefault="00906B6E" w:rsidP="00153AF7">
      <w:pPr>
        <w:numPr>
          <w:ilvl w:val="2"/>
          <w:numId w:val="9"/>
        </w:numPr>
        <w:spacing w:after="0" w:line="240" w:lineRule="auto"/>
        <w:ind w:left="0" w:firstLine="0"/>
        <w:jc w:val="both"/>
        <w:rPr>
          <w:sz w:val="28"/>
          <w:szCs w:val="28"/>
        </w:rPr>
      </w:pPr>
      <w:r w:rsidRPr="00153AF7">
        <w:rPr>
          <w:sz w:val="28"/>
          <w:szCs w:val="28"/>
        </w:rPr>
        <w:t>Требовать подписания в соответствии со статьей 4 настоящего Договора</w:t>
      </w:r>
      <w:r w:rsidR="00CA6776">
        <w:rPr>
          <w:sz w:val="28"/>
          <w:szCs w:val="28"/>
        </w:rPr>
        <w:t xml:space="preserve"> </w:t>
      </w:r>
      <w:r w:rsidR="00C149B2" w:rsidRPr="00CA6776">
        <w:rPr>
          <w:sz w:val="28"/>
          <w:szCs w:val="28"/>
        </w:rPr>
        <w:t>Покупателем</w:t>
      </w:r>
      <w:r w:rsidRPr="00CA6776">
        <w:rPr>
          <w:sz w:val="28"/>
          <w:szCs w:val="28"/>
        </w:rPr>
        <w:t xml:space="preserve"> Акта приемки-передачи </w:t>
      </w:r>
      <w:r w:rsidR="00CA6776">
        <w:rPr>
          <w:sz w:val="28"/>
          <w:szCs w:val="28"/>
        </w:rPr>
        <w:t>нефтепродуктов</w:t>
      </w:r>
      <w:r w:rsidRPr="00CA6776">
        <w:rPr>
          <w:sz w:val="28"/>
          <w:szCs w:val="28"/>
        </w:rPr>
        <w:t xml:space="preserve"> по настоящему Договору, при условии предоставления Поставщиком документов, указанных в статье 4 Договора и соответствия </w:t>
      </w:r>
      <w:r w:rsidR="00CA6776">
        <w:rPr>
          <w:sz w:val="28"/>
          <w:szCs w:val="28"/>
        </w:rPr>
        <w:t>Нефтепродуктов</w:t>
      </w:r>
      <w:r w:rsidRPr="00CA6776">
        <w:rPr>
          <w:sz w:val="28"/>
          <w:szCs w:val="28"/>
        </w:rPr>
        <w:t xml:space="preserve"> требованиям относительно качества, количества, ассортимента и других характеристик </w:t>
      </w:r>
      <w:r w:rsidR="00CA6776">
        <w:rPr>
          <w:sz w:val="28"/>
          <w:szCs w:val="28"/>
        </w:rPr>
        <w:t>Нефтепродуктов</w:t>
      </w:r>
      <w:r w:rsidRPr="00CA6776">
        <w:rPr>
          <w:sz w:val="28"/>
          <w:szCs w:val="28"/>
        </w:rPr>
        <w:t xml:space="preserve"> по настоящему Договору.</w:t>
      </w:r>
    </w:p>
    <w:p w14:paraId="15124F33"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 xml:space="preserve">Требовать своевременной оплаты за поставленные </w:t>
      </w:r>
      <w:r w:rsidR="004679AF">
        <w:rPr>
          <w:sz w:val="28"/>
          <w:szCs w:val="28"/>
        </w:rPr>
        <w:t>нефтепродукты</w:t>
      </w:r>
      <w:r w:rsidRPr="00153AF7">
        <w:rPr>
          <w:sz w:val="28"/>
          <w:szCs w:val="28"/>
        </w:rPr>
        <w:t xml:space="preserve"> в соответствии со статьей 2 Договора и порядок расчетов Договора.</w:t>
      </w:r>
    </w:p>
    <w:p w14:paraId="7A750814"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Привлечь к исполнению своих обязательств по настоящему Договору других лиц</w:t>
      </w:r>
    </w:p>
    <w:p w14:paraId="76C3DC13" w14:textId="77777777" w:rsidR="00DA353C" w:rsidRPr="00153AF7" w:rsidRDefault="00906B6E" w:rsidP="00153AF7">
      <w:pPr>
        <w:numPr>
          <w:ilvl w:val="0"/>
          <w:numId w:val="12"/>
        </w:numPr>
        <w:spacing w:after="0" w:line="240" w:lineRule="auto"/>
        <w:ind w:left="0" w:firstLine="0"/>
        <w:jc w:val="both"/>
        <w:rPr>
          <w:sz w:val="28"/>
          <w:szCs w:val="28"/>
        </w:rPr>
      </w:pPr>
      <w:r w:rsidRPr="00153AF7">
        <w:rPr>
          <w:sz w:val="28"/>
          <w:szCs w:val="28"/>
        </w:rPr>
        <w:t xml:space="preserve">субпоставщиков. При этом Поставщик несет ответственность перед </w:t>
      </w:r>
      <w:r w:rsidR="00C149B2">
        <w:rPr>
          <w:sz w:val="28"/>
          <w:szCs w:val="28"/>
        </w:rPr>
        <w:t>Покупателем</w:t>
      </w:r>
      <w:r w:rsidRPr="00153AF7">
        <w:rPr>
          <w:sz w:val="28"/>
          <w:szCs w:val="28"/>
        </w:rPr>
        <w:t xml:space="preserve"> за неисполнение или ненадлежащее исполнение обязательств субпоставщиками. Привлечение субпоставщиков не влечет за собой изменение стоимости и количества </w:t>
      </w:r>
      <w:r w:rsidR="00CA6776">
        <w:rPr>
          <w:sz w:val="28"/>
          <w:szCs w:val="28"/>
        </w:rPr>
        <w:t>нефтепродуктов</w:t>
      </w:r>
      <w:r w:rsidRPr="00153AF7">
        <w:rPr>
          <w:sz w:val="28"/>
          <w:szCs w:val="28"/>
        </w:rPr>
        <w:t xml:space="preserve"> по настоящему Договору.</w:t>
      </w:r>
    </w:p>
    <w:p w14:paraId="52DECBFF"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Поставщик вправе в случае неисполнения или ненадлежащего исполнения субпоста</w:t>
      </w:r>
      <w:r w:rsidR="004679AF">
        <w:rPr>
          <w:sz w:val="28"/>
          <w:szCs w:val="28"/>
        </w:rPr>
        <w:t>в</w:t>
      </w:r>
      <w:r w:rsidRPr="00153AF7">
        <w:rPr>
          <w:sz w:val="28"/>
          <w:szCs w:val="28"/>
        </w:rPr>
        <w:t>щиком обязательств, предусмотренных договором, заключенным с Поставщиком, осуществлять замену субпоставщика, с которым ранее был заключен договор, на другого субпоставщика.</w:t>
      </w:r>
    </w:p>
    <w:p w14:paraId="4844E2A8"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 xml:space="preserve">Письменно запрашивать у </w:t>
      </w:r>
      <w:r w:rsidR="00C149B2">
        <w:rPr>
          <w:sz w:val="28"/>
          <w:szCs w:val="28"/>
        </w:rPr>
        <w:t>Покупателя</w:t>
      </w:r>
      <w:r w:rsidRPr="00153AF7">
        <w:rPr>
          <w:sz w:val="28"/>
          <w:szCs w:val="28"/>
        </w:rPr>
        <w:t xml:space="preserve"> предоставления разъяснений и уточнений по вопросам поставки </w:t>
      </w:r>
      <w:r w:rsidR="00CA6776">
        <w:rPr>
          <w:sz w:val="28"/>
          <w:szCs w:val="28"/>
        </w:rPr>
        <w:t>нефтепродуктов</w:t>
      </w:r>
      <w:r w:rsidRPr="00153AF7">
        <w:rPr>
          <w:sz w:val="28"/>
          <w:szCs w:val="28"/>
        </w:rPr>
        <w:t xml:space="preserve"> в рамках настоящего Договора.</w:t>
      </w:r>
    </w:p>
    <w:p w14:paraId="15B82BE3" w14:textId="77777777" w:rsidR="00DA353C" w:rsidRPr="00153AF7" w:rsidRDefault="00906B6E" w:rsidP="00153AF7">
      <w:pPr>
        <w:numPr>
          <w:ilvl w:val="1"/>
          <w:numId w:val="9"/>
        </w:numPr>
        <w:spacing w:after="0" w:line="240" w:lineRule="auto"/>
        <w:ind w:left="0" w:firstLine="0"/>
        <w:jc w:val="both"/>
        <w:rPr>
          <w:sz w:val="28"/>
          <w:szCs w:val="28"/>
        </w:rPr>
      </w:pPr>
      <w:r w:rsidRPr="00153AF7">
        <w:rPr>
          <w:sz w:val="28"/>
          <w:szCs w:val="28"/>
        </w:rPr>
        <w:t>Поставщик обязан:</w:t>
      </w:r>
    </w:p>
    <w:p w14:paraId="557869AC"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 xml:space="preserve">Своевременно и надлежащим образом поставить </w:t>
      </w:r>
      <w:r w:rsidR="004679AF">
        <w:rPr>
          <w:sz w:val="28"/>
          <w:szCs w:val="28"/>
        </w:rPr>
        <w:t>нефтепродукты</w:t>
      </w:r>
      <w:r w:rsidRPr="00153AF7">
        <w:rPr>
          <w:sz w:val="28"/>
          <w:szCs w:val="28"/>
        </w:rPr>
        <w:t xml:space="preserve"> в соответствии с условиями Договора.</w:t>
      </w:r>
    </w:p>
    <w:p w14:paraId="077ACCE5"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 xml:space="preserve">Предоставить </w:t>
      </w:r>
      <w:r w:rsidR="00C149B2">
        <w:rPr>
          <w:sz w:val="28"/>
          <w:szCs w:val="28"/>
        </w:rPr>
        <w:t>Покупателю</w:t>
      </w:r>
      <w:r w:rsidRPr="00153AF7">
        <w:rPr>
          <w:sz w:val="28"/>
          <w:szCs w:val="28"/>
        </w:rPr>
        <w:t xml:space="preserve"> декларацию о стране происхождения </w:t>
      </w:r>
      <w:r w:rsidR="00CA6776">
        <w:rPr>
          <w:sz w:val="28"/>
          <w:szCs w:val="28"/>
        </w:rPr>
        <w:t>нефтепродуктов</w:t>
      </w:r>
      <w:r w:rsidRPr="00153AF7">
        <w:rPr>
          <w:sz w:val="28"/>
          <w:szCs w:val="28"/>
        </w:rPr>
        <w:t xml:space="preserve"> и/или документы, подтверждающие, что </w:t>
      </w:r>
      <w:r w:rsidR="004679AF">
        <w:rPr>
          <w:sz w:val="28"/>
          <w:szCs w:val="28"/>
        </w:rPr>
        <w:t>нефтепродукты</w:t>
      </w:r>
      <w:r w:rsidRPr="00153AF7">
        <w:rPr>
          <w:sz w:val="28"/>
          <w:szCs w:val="28"/>
        </w:rPr>
        <w:t xml:space="preserve"> произведен на территории Российской Федерации, если наличие такого документа предусмотрено законодательством Российской Федерации и такие документы в соответствии с законодательством Российской Федерации передаются вместе с </w:t>
      </w:r>
      <w:r w:rsidR="004679AF">
        <w:rPr>
          <w:sz w:val="28"/>
          <w:szCs w:val="28"/>
        </w:rPr>
        <w:t>нефтепродуктами</w:t>
      </w:r>
      <w:r w:rsidRPr="00153AF7">
        <w:rPr>
          <w:sz w:val="28"/>
          <w:szCs w:val="28"/>
        </w:rPr>
        <w:t>.</w:t>
      </w:r>
    </w:p>
    <w:p w14:paraId="0D1325C4"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Поставщик обязан соответствовать установленным документацией о закупке требованиям к участникам данной закупки, и предоставлять достоверную информацию о своем соответствии таким требованиям, что позволило ему стать победителем по результатам проведения данной закупки.</w:t>
      </w:r>
    </w:p>
    <w:p w14:paraId="329C8900"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 xml:space="preserve">Представить по запросу </w:t>
      </w:r>
      <w:r w:rsidR="00C149B2">
        <w:rPr>
          <w:sz w:val="28"/>
          <w:szCs w:val="28"/>
        </w:rPr>
        <w:t>Покупателя</w:t>
      </w:r>
      <w:r w:rsidRPr="00153AF7">
        <w:rPr>
          <w:sz w:val="28"/>
          <w:szCs w:val="28"/>
        </w:rPr>
        <w:t xml:space="preserve"> в сроки, указанные в таком запросе, информацию о ходе исполнения обязательств по настоящему Договору.</w:t>
      </w:r>
    </w:p>
    <w:p w14:paraId="3A4092B4"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 xml:space="preserve">Представить </w:t>
      </w:r>
      <w:r w:rsidR="00C149B2">
        <w:rPr>
          <w:sz w:val="28"/>
          <w:szCs w:val="28"/>
        </w:rPr>
        <w:t>Покупателю</w:t>
      </w:r>
      <w:r w:rsidRPr="00153AF7">
        <w:rPr>
          <w:sz w:val="28"/>
          <w:szCs w:val="28"/>
        </w:rPr>
        <w:t xml:space="preserve"> сведения об изменении своего фактического местонахождения в срок не позднее 5 (пяти) дней со дня соответствующего изменения. В случае непредставления в установленный срок уведомления об</w:t>
      </w:r>
    </w:p>
    <w:p w14:paraId="5A48C4BA" w14:textId="77777777" w:rsidR="00DA353C" w:rsidRPr="00153AF7" w:rsidRDefault="00906B6E" w:rsidP="00153AF7">
      <w:pPr>
        <w:spacing w:after="0" w:line="240" w:lineRule="auto"/>
        <w:jc w:val="both"/>
        <w:rPr>
          <w:sz w:val="28"/>
          <w:szCs w:val="28"/>
        </w:rPr>
      </w:pPr>
      <w:r w:rsidRPr="00153AF7">
        <w:rPr>
          <w:sz w:val="28"/>
          <w:szCs w:val="28"/>
        </w:rPr>
        <w:t>изменении адреса фактическим местонахождением Поставщика будет считаться адрес, указанный в настоящем Договоре.</w:t>
      </w:r>
    </w:p>
    <w:p w14:paraId="34AFFC65"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 xml:space="preserve">Сохранять в тайне и не разглашать третьим лицам (в том числе не публиковать в сети "Интернет"), не собирать и не обрабатывать информацию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Поставщику в ходя </w:t>
      </w:r>
      <w:r w:rsidRPr="00153AF7">
        <w:rPr>
          <w:sz w:val="28"/>
          <w:szCs w:val="28"/>
        </w:rPr>
        <w:lastRenderedPageBreak/>
        <w:t>исполнения настоящего Договора, за исключением случаев, прямо предусмотренных Договором.</w:t>
      </w:r>
    </w:p>
    <w:p w14:paraId="5E728CF3" w14:textId="77777777" w:rsidR="00DA353C" w:rsidRPr="00153AF7" w:rsidRDefault="00CA6776" w:rsidP="00153AF7">
      <w:pPr>
        <w:spacing w:after="0" w:line="240" w:lineRule="auto"/>
        <w:jc w:val="both"/>
        <w:rPr>
          <w:sz w:val="28"/>
          <w:szCs w:val="28"/>
        </w:rPr>
      </w:pPr>
      <w:r>
        <w:rPr>
          <w:sz w:val="28"/>
          <w:szCs w:val="28"/>
        </w:rPr>
        <w:t xml:space="preserve">       </w:t>
      </w:r>
      <w:r w:rsidR="00906B6E" w:rsidRPr="00153AF7">
        <w:rPr>
          <w:sz w:val="28"/>
          <w:szCs w:val="28"/>
        </w:rPr>
        <w:t xml:space="preserve">Предпринимать все необходимые меры для предотвращения случаев разглашения указанной информации. Использовать предоставленную </w:t>
      </w:r>
      <w:r w:rsidR="00C149B2">
        <w:rPr>
          <w:sz w:val="28"/>
          <w:szCs w:val="28"/>
        </w:rPr>
        <w:t>Покупателем</w:t>
      </w:r>
      <w:r w:rsidR="00906B6E" w:rsidRPr="00153AF7">
        <w:rPr>
          <w:sz w:val="28"/>
          <w:szCs w:val="28"/>
        </w:rPr>
        <w:t xml:space="preserve"> информацию только в целях исполнения настоящего Договора.</w:t>
      </w:r>
    </w:p>
    <w:p w14:paraId="6B963372" w14:textId="77777777" w:rsidR="00DA353C" w:rsidRPr="00153AF7" w:rsidRDefault="0028696E" w:rsidP="00153AF7">
      <w:pPr>
        <w:spacing w:after="0" w:line="240" w:lineRule="auto"/>
        <w:jc w:val="both"/>
        <w:rPr>
          <w:sz w:val="28"/>
          <w:szCs w:val="28"/>
        </w:rPr>
      </w:pPr>
      <w:r>
        <w:rPr>
          <w:sz w:val="28"/>
          <w:szCs w:val="28"/>
        </w:rPr>
        <w:t xml:space="preserve">       </w:t>
      </w:r>
      <w:r w:rsidR="00906B6E" w:rsidRPr="00153AF7">
        <w:rPr>
          <w:sz w:val="28"/>
          <w:szCs w:val="28"/>
        </w:rPr>
        <w:t>Поставщик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7C408F33"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Исполнять иные обязательства, предусмотренные действующим законодательством и Договором.</w:t>
      </w:r>
    </w:p>
    <w:p w14:paraId="53C2A238" w14:textId="77777777" w:rsidR="00DA353C" w:rsidRPr="00153AF7" w:rsidRDefault="00906B6E" w:rsidP="00153AF7">
      <w:pPr>
        <w:numPr>
          <w:ilvl w:val="2"/>
          <w:numId w:val="9"/>
        </w:numPr>
        <w:spacing w:after="0" w:line="240" w:lineRule="auto"/>
        <w:ind w:left="0" w:firstLine="0"/>
        <w:jc w:val="both"/>
        <w:rPr>
          <w:sz w:val="28"/>
          <w:szCs w:val="28"/>
        </w:rPr>
      </w:pPr>
      <w:r w:rsidRPr="00153AF7">
        <w:rPr>
          <w:sz w:val="28"/>
          <w:szCs w:val="28"/>
        </w:rPr>
        <w:t>Оказывать содействие при проведении уполномоченными органами и органами государственного финансового контроля проверок соблюдения ими условий, целей и порядка предоставления Субсидии.</w:t>
      </w:r>
    </w:p>
    <w:p w14:paraId="6CD62093" w14:textId="77777777" w:rsidR="00DA353C" w:rsidRPr="00153AF7" w:rsidRDefault="00DA353C" w:rsidP="00153AF7">
      <w:pPr>
        <w:spacing w:after="0" w:line="240" w:lineRule="auto"/>
        <w:jc w:val="both"/>
        <w:rPr>
          <w:sz w:val="28"/>
          <w:szCs w:val="28"/>
        </w:rPr>
      </w:pPr>
    </w:p>
    <w:p w14:paraId="6DAC8642" w14:textId="77777777" w:rsidR="00DA353C" w:rsidRPr="00153AF7" w:rsidRDefault="00906B6E" w:rsidP="00153AF7">
      <w:pPr>
        <w:spacing w:after="0" w:line="240" w:lineRule="auto"/>
        <w:jc w:val="both"/>
        <w:rPr>
          <w:sz w:val="28"/>
          <w:szCs w:val="28"/>
        </w:rPr>
      </w:pPr>
      <w:r w:rsidRPr="00153AF7">
        <w:rPr>
          <w:sz w:val="28"/>
          <w:szCs w:val="28"/>
        </w:rPr>
        <w:t>Статья 6 Гарантии</w:t>
      </w:r>
    </w:p>
    <w:p w14:paraId="0EA790AF" w14:textId="77777777" w:rsidR="00DA353C" w:rsidRPr="00153AF7" w:rsidRDefault="00906B6E" w:rsidP="00153AF7">
      <w:pPr>
        <w:numPr>
          <w:ilvl w:val="1"/>
          <w:numId w:val="8"/>
        </w:numPr>
        <w:spacing w:after="0" w:line="240" w:lineRule="auto"/>
        <w:ind w:left="0" w:firstLine="0"/>
        <w:jc w:val="both"/>
        <w:rPr>
          <w:sz w:val="28"/>
          <w:szCs w:val="28"/>
        </w:rPr>
      </w:pPr>
      <w:r w:rsidRPr="00153AF7">
        <w:rPr>
          <w:sz w:val="28"/>
          <w:szCs w:val="28"/>
        </w:rPr>
        <w:t xml:space="preserve">Поставщик гарантирует качество </w:t>
      </w:r>
      <w:r w:rsidR="00CA6776">
        <w:rPr>
          <w:sz w:val="28"/>
          <w:szCs w:val="28"/>
        </w:rPr>
        <w:t>нефтепродуктов</w:t>
      </w:r>
      <w:r w:rsidRPr="00153AF7">
        <w:rPr>
          <w:sz w:val="28"/>
          <w:szCs w:val="28"/>
        </w:rPr>
        <w:t xml:space="preserve"> в соответствии с требованиями, указанными в Договоре и Техническом задании (Приложение № 1 к настоящему Договору).</w:t>
      </w:r>
    </w:p>
    <w:p w14:paraId="4D66430B" w14:textId="77777777" w:rsidR="00DA353C" w:rsidRPr="002E4CBA" w:rsidRDefault="00906B6E" w:rsidP="00153AF7">
      <w:pPr>
        <w:numPr>
          <w:ilvl w:val="1"/>
          <w:numId w:val="8"/>
        </w:numPr>
        <w:spacing w:after="0" w:line="240" w:lineRule="auto"/>
        <w:ind w:left="0" w:firstLine="0"/>
        <w:jc w:val="both"/>
        <w:rPr>
          <w:sz w:val="28"/>
          <w:szCs w:val="28"/>
        </w:rPr>
      </w:pPr>
      <w:r w:rsidRPr="002E4CBA">
        <w:rPr>
          <w:sz w:val="28"/>
          <w:szCs w:val="28"/>
        </w:rPr>
        <w:t xml:space="preserve">При отказе Поставщика от составления или подписания Акта </w:t>
      </w:r>
      <w:r w:rsidR="002E4CBA">
        <w:rPr>
          <w:sz w:val="28"/>
          <w:szCs w:val="28"/>
        </w:rPr>
        <w:t>выявленных</w:t>
      </w:r>
      <w:r w:rsidRPr="002E4CBA">
        <w:rPr>
          <w:sz w:val="28"/>
          <w:szCs w:val="28"/>
        </w:rPr>
        <w:t xml:space="preserve"> недостатк</w:t>
      </w:r>
      <w:r w:rsidR="002E4CBA">
        <w:rPr>
          <w:sz w:val="28"/>
          <w:szCs w:val="28"/>
        </w:rPr>
        <w:t>ов</w:t>
      </w:r>
      <w:r w:rsidRPr="002E4CBA">
        <w:rPr>
          <w:sz w:val="28"/>
          <w:szCs w:val="28"/>
        </w:rPr>
        <w:t xml:space="preserve">, </w:t>
      </w:r>
      <w:r w:rsidR="003B534B" w:rsidRPr="002E4CBA">
        <w:rPr>
          <w:sz w:val="28"/>
          <w:szCs w:val="28"/>
        </w:rPr>
        <w:t>Покупатель</w:t>
      </w:r>
      <w:r w:rsidRPr="002E4CBA">
        <w:rPr>
          <w:sz w:val="28"/>
          <w:szCs w:val="28"/>
        </w:rPr>
        <w:t xml:space="preserve"> проводит квалифицированную экспертизу с привлечением экспертов (специалистов)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14:paraId="6726E30C" w14:textId="77777777" w:rsidR="00DA353C" w:rsidRPr="00153AF7" w:rsidRDefault="00906B6E" w:rsidP="00153AF7">
      <w:pPr>
        <w:numPr>
          <w:ilvl w:val="1"/>
          <w:numId w:val="8"/>
        </w:numPr>
        <w:spacing w:after="0" w:line="240" w:lineRule="auto"/>
        <w:ind w:left="0" w:firstLine="0"/>
        <w:jc w:val="both"/>
        <w:rPr>
          <w:sz w:val="28"/>
          <w:szCs w:val="28"/>
        </w:rPr>
      </w:pPr>
      <w:r w:rsidRPr="00153AF7">
        <w:rPr>
          <w:sz w:val="28"/>
          <w:szCs w:val="28"/>
        </w:rPr>
        <w:t xml:space="preserve">Поставщик гарантирует, что </w:t>
      </w:r>
      <w:r w:rsidR="004679AF">
        <w:rPr>
          <w:sz w:val="28"/>
          <w:szCs w:val="28"/>
        </w:rPr>
        <w:t>нефтепродукты</w:t>
      </w:r>
      <w:r w:rsidRPr="00153AF7">
        <w:rPr>
          <w:sz w:val="28"/>
          <w:szCs w:val="28"/>
        </w:rPr>
        <w:t xml:space="preserve"> при обычных условиях его использования, хранения</w:t>
      </w:r>
      <w:r w:rsidR="002E4CBA">
        <w:rPr>
          <w:sz w:val="28"/>
          <w:szCs w:val="28"/>
        </w:rPr>
        <w:t xml:space="preserve"> и</w:t>
      </w:r>
      <w:r w:rsidRPr="00153AF7">
        <w:rPr>
          <w:sz w:val="28"/>
          <w:szCs w:val="28"/>
        </w:rPr>
        <w:t xml:space="preserve"> транспортировки явля</w:t>
      </w:r>
      <w:r w:rsidR="002E4CBA">
        <w:rPr>
          <w:sz w:val="28"/>
          <w:szCs w:val="28"/>
        </w:rPr>
        <w:t>ю</w:t>
      </w:r>
      <w:r w:rsidRPr="00153AF7">
        <w:rPr>
          <w:sz w:val="28"/>
          <w:szCs w:val="28"/>
        </w:rPr>
        <w:t xml:space="preserve">тся безопасным для жизни, здоровья </w:t>
      </w:r>
      <w:r w:rsidR="00C149B2">
        <w:rPr>
          <w:sz w:val="28"/>
          <w:szCs w:val="28"/>
        </w:rPr>
        <w:t>Покупателя</w:t>
      </w:r>
      <w:r w:rsidRPr="00153AF7">
        <w:rPr>
          <w:sz w:val="28"/>
          <w:szCs w:val="28"/>
        </w:rPr>
        <w:t xml:space="preserve"> и иных лиц, окружающей среды, а также исключает причинение вреда имуществу </w:t>
      </w:r>
      <w:r w:rsidR="00C149B2">
        <w:rPr>
          <w:sz w:val="28"/>
          <w:szCs w:val="28"/>
        </w:rPr>
        <w:t>Покупателя</w:t>
      </w:r>
      <w:r w:rsidRPr="00153AF7">
        <w:rPr>
          <w:sz w:val="28"/>
          <w:szCs w:val="28"/>
        </w:rPr>
        <w:t xml:space="preserve"> и иных лиц.</w:t>
      </w:r>
    </w:p>
    <w:p w14:paraId="59E12C55" w14:textId="77777777" w:rsidR="00DA353C" w:rsidRPr="00153AF7" w:rsidRDefault="00906B6E" w:rsidP="00153AF7">
      <w:pPr>
        <w:numPr>
          <w:ilvl w:val="1"/>
          <w:numId w:val="8"/>
        </w:numPr>
        <w:spacing w:after="0" w:line="240" w:lineRule="auto"/>
        <w:ind w:left="0" w:firstLine="0"/>
        <w:jc w:val="both"/>
        <w:rPr>
          <w:sz w:val="28"/>
          <w:szCs w:val="28"/>
        </w:rPr>
      </w:pPr>
      <w:r w:rsidRPr="00153AF7">
        <w:rPr>
          <w:sz w:val="28"/>
          <w:szCs w:val="28"/>
        </w:rPr>
        <w:t xml:space="preserve">Вред, причиненный жизни, здоровью или имуществу </w:t>
      </w:r>
      <w:r w:rsidR="00C149B2">
        <w:rPr>
          <w:sz w:val="28"/>
          <w:szCs w:val="28"/>
        </w:rPr>
        <w:t>Покупателя</w:t>
      </w:r>
      <w:r w:rsidRPr="00153AF7">
        <w:rPr>
          <w:sz w:val="28"/>
          <w:szCs w:val="28"/>
        </w:rPr>
        <w:t xml:space="preserve"> и иных лиц, вследствие необеспечения Поставщиком безопасности </w:t>
      </w:r>
      <w:r w:rsidR="00CA6776">
        <w:rPr>
          <w:sz w:val="28"/>
          <w:szCs w:val="28"/>
        </w:rPr>
        <w:t>нефтепродуктов</w:t>
      </w:r>
      <w:r w:rsidRPr="00153AF7">
        <w:rPr>
          <w:sz w:val="28"/>
          <w:szCs w:val="28"/>
        </w:rPr>
        <w:t xml:space="preserve"> подлежит возмещению в соответствии с требованиями Гражданского кодекса Российской Федерации.</w:t>
      </w:r>
    </w:p>
    <w:p w14:paraId="2E6EA514" w14:textId="77777777" w:rsidR="00DA353C" w:rsidRPr="00153AF7" w:rsidRDefault="00906B6E" w:rsidP="00153AF7">
      <w:pPr>
        <w:numPr>
          <w:ilvl w:val="1"/>
          <w:numId w:val="8"/>
        </w:numPr>
        <w:spacing w:after="0" w:line="240" w:lineRule="auto"/>
        <w:ind w:left="0" w:firstLine="0"/>
        <w:jc w:val="both"/>
        <w:rPr>
          <w:sz w:val="28"/>
          <w:szCs w:val="28"/>
        </w:rPr>
      </w:pPr>
      <w:r w:rsidRPr="00153AF7">
        <w:rPr>
          <w:sz w:val="28"/>
          <w:szCs w:val="28"/>
        </w:rPr>
        <w:t xml:space="preserve">Убытки, причиненные </w:t>
      </w:r>
      <w:r w:rsidR="00C149B2">
        <w:rPr>
          <w:sz w:val="28"/>
          <w:szCs w:val="28"/>
        </w:rPr>
        <w:t>Покупателю</w:t>
      </w:r>
      <w:r w:rsidRPr="00153AF7">
        <w:rPr>
          <w:sz w:val="28"/>
          <w:szCs w:val="28"/>
        </w:rPr>
        <w:t xml:space="preserve"> в связи с отзывом </w:t>
      </w:r>
      <w:r w:rsidR="00CA6776">
        <w:rPr>
          <w:sz w:val="28"/>
          <w:szCs w:val="28"/>
        </w:rPr>
        <w:t>нефтепродуктов</w:t>
      </w:r>
      <w:r w:rsidRPr="00153AF7">
        <w:rPr>
          <w:sz w:val="28"/>
          <w:szCs w:val="28"/>
        </w:rPr>
        <w:t>, подлежат возмещению Поставщиком в полном объеме, если иное не установлено действующим законодательством Российской Федерации.</w:t>
      </w:r>
    </w:p>
    <w:p w14:paraId="65BFAED4" w14:textId="77777777" w:rsidR="00DA353C" w:rsidRPr="00153AF7" w:rsidRDefault="00906B6E" w:rsidP="00153AF7">
      <w:pPr>
        <w:numPr>
          <w:ilvl w:val="1"/>
          <w:numId w:val="8"/>
        </w:numPr>
        <w:spacing w:after="0" w:line="240" w:lineRule="auto"/>
        <w:ind w:left="0" w:firstLine="0"/>
        <w:jc w:val="both"/>
        <w:rPr>
          <w:sz w:val="28"/>
          <w:szCs w:val="28"/>
        </w:rPr>
      </w:pPr>
      <w:r w:rsidRPr="00153AF7">
        <w:rPr>
          <w:sz w:val="28"/>
          <w:szCs w:val="28"/>
        </w:rPr>
        <w:t xml:space="preserve">Поставщик гарантирует своевременное предоставление необходимой и достоверной информации о </w:t>
      </w:r>
      <w:r w:rsidR="004679AF">
        <w:rPr>
          <w:sz w:val="28"/>
          <w:szCs w:val="28"/>
        </w:rPr>
        <w:t>нефтепродуктах</w:t>
      </w:r>
      <w:r w:rsidRPr="00153AF7">
        <w:rPr>
          <w:sz w:val="28"/>
          <w:szCs w:val="28"/>
        </w:rPr>
        <w:t>.</w:t>
      </w:r>
    </w:p>
    <w:p w14:paraId="05A2EE8F" w14:textId="77777777" w:rsidR="00DA353C" w:rsidRPr="00153AF7" w:rsidRDefault="00906B6E" w:rsidP="00153AF7">
      <w:pPr>
        <w:numPr>
          <w:ilvl w:val="1"/>
          <w:numId w:val="8"/>
        </w:numPr>
        <w:spacing w:after="0" w:line="240" w:lineRule="auto"/>
        <w:ind w:left="0" w:firstLine="0"/>
        <w:jc w:val="both"/>
        <w:rPr>
          <w:sz w:val="28"/>
          <w:szCs w:val="28"/>
        </w:rPr>
      </w:pPr>
      <w:r w:rsidRPr="00153AF7">
        <w:rPr>
          <w:sz w:val="28"/>
          <w:szCs w:val="28"/>
        </w:rPr>
        <w:t xml:space="preserve">В случае не предоставления Поставщиком </w:t>
      </w:r>
      <w:r w:rsidR="00C149B2">
        <w:rPr>
          <w:sz w:val="28"/>
          <w:szCs w:val="28"/>
        </w:rPr>
        <w:t>Покупателю</w:t>
      </w:r>
      <w:r w:rsidRPr="00153AF7">
        <w:rPr>
          <w:sz w:val="28"/>
          <w:szCs w:val="28"/>
        </w:rPr>
        <w:t xml:space="preserve"> полной и достоверной информации о </w:t>
      </w:r>
      <w:r w:rsidR="004679AF">
        <w:rPr>
          <w:sz w:val="28"/>
          <w:szCs w:val="28"/>
        </w:rPr>
        <w:t>нефтепродуктах</w:t>
      </w:r>
      <w:r w:rsidRPr="00153AF7">
        <w:rPr>
          <w:sz w:val="28"/>
          <w:szCs w:val="28"/>
        </w:rPr>
        <w:t xml:space="preserve">, Поставщик несет ответственность в соответствии с Гражданским кодексом Российской Федерации за недостатки </w:t>
      </w:r>
      <w:r w:rsidR="00CA6776">
        <w:rPr>
          <w:sz w:val="28"/>
          <w:szCs w:val="28"/>
        </w:rPr>
        <w:t>нефтепродуктов</w:t>
      </w:r>
      <w:r w:rsidRPr="00153AF7">
        <w:rPr>
          <w:sz w:val="28"/>
          <w:szCs w:val="28"/>
        </w:rPr>
        <w:t xml:space="preserve">, возникшие после его передачи </w:t>
      </w:r>
      <w:r w:rsidR="00C149B2">
        <w:rPr>
          <w:sz w:val="28"/>
          <w:szCs w:val="28"/>
        </w:rPr>
        <w:t>Покупателю</w:t>
      </w:r>
      <w:r w:rsidRPr="00153AF7">
        <w:rPr>
          <w:sz w:val="28"/>
          <w:szCs w:val="28"/>
        </w:rPr>
        <w:t xml:space="preserve"> вследствие отсутствия у </w:t>
      </w:r>
      <w:r w:rsidR="00C149B2">
        <w:rPr>
          <w:sz w:val="28"/>
          <w:szCs w:val="28"/>
        </w:rPr>
        <w:t>Покупателя</w:t>
      </w:r>
      <w:r w:rsidRPr="00153AF7">
        <w:rPr>
          <w:sz w:val="28"/>
          <w:szCs w:val="28"/>
        </w:rPr>
        <w:t xml:space="preserve"> такой информации.</w:t>
      </w:r>
    </w:p>
    <w:p w14:paraId="56A69ADF" w14:textId="77777777" w:rsidR="00DA353C" w:rsidRPr="00153AF7" w:rsidRDefault="00906B6E" w:rsidP="00153AF7">
      <w:pPr>
        <w:numPr>
          <w:ilvl w:val="1"/>
          <w:numId w:val="8"/>
        </w:numPr>
        <w:spacing w:after="0" w:line="240" w:lineRule="auto"/>
        <w:ind w:left="0" w:firstLine="0"/>
        <w:jc w:val="both"/>
        <w:rPr>
          <w:sz w:val="28"/>
          <w:szCs w:val="28"/>
        </w:rPr>
      </w:pPr>
      <w:r w:rsidRPr="00153AF7">
        <w:rPr>
          <w:sz w:val="28"/>
          <w:szCs w:val="28"/>
        </w:rPr>
        <w:t xml:space="preserve">Поставщик отвечает за недостатки </w:t>
      </w:r>
      <w:r w:rsidR="00CA6776">
        <w:rPr>
          <w:sz w:val="28"/>
          <w:szCs w:val="28"/>
        </w:rPr>
        <w:t>нефтепродуктов</w:t>
      </w:r>
      <w:r w:rsidRPr="00153AF7">
        <w:rPr>
          <w:sz w:val="28"/>
          <w:szCs w:val="28"/>
        </w:rPr>
        <w:t xml:space="preserve"> если </w:t>
      </w:r>
      <w:r w:rsidR="003B534B">
        <w:rPr>
          <w:sz w:val="28"/>
          <w:szCs w:val="28"/>
        </w:rPr>
        <w:t>Покупатель</w:t>
      </w:r>
      <w:r w:rsidRPr="00153AF7">
        <w:rPr>
          <w:sz w:val="28"/>
          <w:szCs w:val="28"/>
        </w:rPr>
        <w:t xml:space="preserve"> докажет, что они возникли до передачи </w:t>
      </w:r>
      <w:r w:rsidR="00CA6776">
        <w:rPr>
          <w:sz w:val="28"/>
          <w:szCs w:val="28"/>
        </w:rPr>
        <w:t>нефтепродуктов</w:t>
      </w:r>
      <w:r w:rsidRPr="00153AF7">
        <w:rPr>
          <w:sz w:val="28"/>
          <w:szCs w:val="28"/>
        </w:rPr>
        <w:t xml:space="preserve"> </w:t>
      </w:r>
      <w:r w:rsidR="00C149B2">
        <w:rPr>
          <w:sz w:val="28"/>
          <w:szCs w:val="28"/>
        </w:rPr>
        <w:t>Покупателю</w:t>
      </w:r>
      <w:r w:rsidRPr="00153AF7">
        <w:rPr>
          <w:sz w:val="28"/>
          <w:szCs w:val="28"/>
        </w:rPr>
        <w:t xml:space="preserve"> или по причинам, возникшим до этого момента.</w:t>
      </w:r>
    </w:p>
    <w:p w14:paraId="50903C52" w14:textId="77777777" w:rsidR="00DA353C" w:rsidRPr="00153AF7" w:rsidRDefault="00DA353C" w:rsidP="00153AF7">
      <w:pPr>
        <w:spacing w:after="0" w:line="240" w:lineRule="auto"/>
        <w:jc w:val="both"/>
        <w:rPr>
          <w:sz w:val="28"/>
          <w:szCs w:val="28"/>
        </w:rPr>
      </w:pPr>
    </w:p>
    <w:p w14:paraId="4866F16D" w14:textId="77777777" w:rsidR="00DA353C" w:rsidRPr="00153AF7" w:rsidRDefault="00906B6E" w:rsidP="00153AF7">
      <w:pPr>
        <w:spacing w:after="0" w:line="240" w:lineRule="auto"/>
        <w:jc w:val="both"/>
        <w:rPr>
          <w:sz w:val="28"/>
          <w:szCs w:val="28"/>
        </w:rPr>
      </w:pPr>
      <w:r w:rsidRPr="00153AF7">
        <w:rPr>
          <w:sz w:val="28"/>
          <w:szCs w:val="28"/>
        </w:rPr>
        <w:lastRenderedPageBreak/>
        <w:t>Статья 7 Ответственность сторон</w:t>
      </w:r>
    </w:p>
    <w:p w14:paraId="3048C20F"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 xml:space="preserve">За неисполнение или ненадлежащее исполнение своих обязательств, установленных настоящим Договором, </w:t>
      </w:r>
      <w:r w:rsidR="003B534B">
        <w:rPr>
          <w:sz w:val="28"/>
          <w:szCs w:val="28"/>
        </w:rPr>
        <w:t>Покупатель</w:t>
      </w:r>
      <w:r w:rsidRPr="00153AF7">
        <w:rPr>
          <w:sz w:val="28"/>
          <w:szCs w:val="28"/>
        </w:rPr>
        <w:t xml:space="preserve"> и Поставщик несут ответственность в со</w:t>
      </w:r>
      <w:r w:rsidR="002E4CBA">
        <w:rPr>
          <w:sz w:val="28"/>
          <w:szCs w:val="28"/>
        </w:rPr>
        <w:t xml:space="preserve">ответствии </w:t>
      </w:r>
      <w:r w:rsidR="00222DCC">
        <w:rPr>
          <w:sz w:val="28"/>
          <w:szCs w:val="28"/>
        </w:rPr>
        <w:t xml:space="preserve">с </w:t>
      </w:r>
      <w:r w:rsidR="00222DCC" w:rsidRPr="00153AF7">
        <w:rPr>
          <w:sz w:val="28"/>
          <w:szCs w:val="28"/>
        </w:rPr>
        <w:t>законодательством</w:t>
      </w:r>
      <w:r w:rsidRPr="00153AF7">
        <w:rPr>
          <w:sz w:val="28"/>
          <w:szCs w:val="28"/>
        </w:rPr>
        <w:t xml:space="preserve"> Российской Федерации.</w:t>
      </w:r>
    </w:p>
    <w:p w14:paraId="72497CA8" w14:textId="77777777" w:rsidR="00DA353C" w:rsidRPr="002E4CBA" w:rsidRDefault="00906B6E" w:rsidP="00153AF7">
      <w:pPr>
        <w:numPr>
          <w:ilvl w:val="1"/>
          <w:numId w:val="7"/>
        </w:numPr>
        <w:spacing w:after="0" w:line="240" w:lineRule="auto"/>
        <w:ind w:left="0" w:firstLine="0"/>
        <w:jc w:val="both"/>
        <w:rPr>
          <w:sz w:val="28"/>
          <w:szCs w:val="28"/>
        </w:rPr>
      </w:pPr>
      <w:r w:rsidRPr="00153AF7">
        <w:rPr>
          <w:sz w:val="28"/>
          <w:szCs w:val="28"/>
        </w:rPr>
        <w:t>Размер штрафа устанавливается настоящим Договором в порядке, установленном настоящей статьей, в том числе рассчитывается как процент Цены Договора, или в</w:t>
      </w:r>
      <w:r w:rsidR="002E4CBA">
        <w:rPr>
          <w:sz w:val="28"/>
          <w:szCs w:val="28"/>
        </w:rPr>
        <w:t xml:space="preserve"> </w:t>
      </w:r>
      <w:r w:rsidRPr="002E4CBA">
        <w:rPr>
          <w:sz w:val="28"/>
          <w:szCs w:val="28"/>
        </w:rPr>
        <w:t>случае, если Договором предусмотрены этапы исполнения Договора, как процент Этапа исполнения Договора (далее - Цена Договора (Этапа)).</w:t>
      </w:r>
    </w:p>
    <w:p w14:paraId="0840369D"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 xml:space="preserve">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в соответствии с Положением о закупке </w:t>
      </w:r>
      <w:r w:rsidR="00CA6776">
        <w:rPr>
          <w:sz w:val="28"/>
          <w:szCs w:val="28"/>
        </w:rPr>
        <w:t>нефтепродуктов</w:t>
      </w:r>
      <w:r w:rsidRPr="00153AF7">
        <w:rPr>
          <w:sz w:val="28"/>
          <w:szCs w:val="28"/>
        </w:rPr>
        <w:t>, работ, услуг,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 рублей и не менее 1 тыс. рублей.</w:t>
      </w:r>
    </w:p>
    <w:p w14:paraId="227BE8FF"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 xml:space="preserve">За каждый факт неисполнения или ненадлежащего исполнения Поставщиком обязательств, предусмотренных Договором, заключенным с победителем закупки (или с иным участником закупки в случаях, установленных Положением о закупках </w:t>
      </w:r>
      <w:r w:rsidR="00CA6776">
        <w:rPr>
          <w:sz w:val="28"/>
          <w:szCs w:val="28"/>
        </w:rPr>
        <w:t>нефтепродуктов</w:t>
      </w:r>
      <w:r w:rsidRPr="00153AF7">
        <w:rPr>
          <w:sz w:val="28"/>
          <w:szCs w:val="28"/>
        </w:rPr>
        <w:t>, работ, услуг), предложившим наиболее высокую цену за право заключения Договора, размер штрафа рассчитывается в порядке, установленном настоящим пунктом,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14:paraId="06A64ED0" w14:textId="77777777" w:rsidR="00DA353C" w:rsidRPr="00153AF7" w:rsidRDefault="00906B6E" w:rsidP="00153AF7">
      <w:pPr>
        <w:numPr>
          <w:ilvl w:val="2"/>
          <w:numId w:val="7"/>
        </w:numPr>
        <w:spacing w:after="0" w:line="240" w:lineRule="auto"/>
        <w:ind w:left="0" w:firstLine="0"/>
        <w:jc w:val="both"/>
        <w:rPr>
          <w:sz w:val="28"/>
          <w:szCs w:val="28"/>
        </w:rPr>
      </w:pPr>
      <w:r w:rsidRPr="00153AF7">
        <w:rPr>
          <w:sz w:val="28"/>
          <w:szCs w:val="28"/>
        </w:rPr>
        <w:t>в случае, если цена Договора не превышает начальную (максимальную) цену Договора:</w:t>
      </w:r>
    </w:p>
    <w:p w14:paraId="352A42AD" w14:textId="77777777" w:rsidR="00DA353C" w:rsidRPr="00153AF7" w:rsidRDefault="00906B6E" w:rsidP="00153AF7">
      <w:pPr>
        <w:spacing w:after="0" w:line="240" w:lineRule="auto"/>
        <w:jc w:val="both"/>
        <w:rPr>
          <w:sz w:val="28"/>
          <w:szCs w:val="28"/>
        </w:rPr>
      </w:pPr>
      <w:r w:rsidRPr="00153AF7">
        <w:rPr>
          <w:sz w:val="28"/>
          <w:szCs w:val="28"/>
        </w:rPr>
        <w:t>10 процентов начальной (максимальной) цены Договора, если цена Договора не превышает 3 млн. рублей;</w:t>
      </w:r>
    </w:p>
    <w:p w14:paraId="314CBAC5" w14:textId="77777777" w:rsidR="00DA353C" w:rsidRPr="00153AF7" w:rsidRDefault="00906B6E" w:rsidP="00153AF7">
      <w:pPr>
        <w:numPr>
          <w:ilvl w:val="2"/>
          <w:numId w:val="7"/>
        </w:numPr>
        <w:spacing w:after="0" w:line="240" w:lineRule="auto"/>
        <w:ind w:left="0" w:firstLine="0"/>
        <w:jc w:val="both"/>
        <w:rPr>
          <w:sz w:val="28"/>
          <w:szCs w:val="28"/>
        </w:rPr>
      </w:pPr>
      <w:r w:rsidRPr="00153AF7">
        <w:rPr>
          <w:sz w:val="28"/>
          <w:szCs w:val="28"/>
        </w:rPr>
        <w:t>в случае, если цена Договора превышает начальную (максимальную) цену Договора:</w:t>
      </w:r>
    </w:p>
    <w:p w14:paraId="67A5DBD3" w14:textId="77777777" w:rsidR="00DA353C" w:rsidRPr="00153AF7" w:rsidRDefault="00906B6E" w:rsidP="00153AF7">
      <w:pPr>
        <w:spacing w:after="0" w:line="240" w:lineRule="auto"/>
        <w:jc w:val="both"/>
        <w:rPr>
          <w:sz w:val="28"/>
          <w:szCs w:val="28"/>
        </w:rPr>
      </w:pPr>
      <w:r w:rsidRPr="00153AF7">
        <w:rPr>
          <w:sz w:val="28"/>
          <w:szCs w:val="28"/>
        </w:rPr>
        <w:t>10 процентов цены Договора, если цена Договора не превышает 3 млн. рублей.</w:t>
      </w:r>
    </w:p>
    <w:p w14:paraId="60EF19B2"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 xml:space="preserve">За </w:t>
      </w:r>
      <w:r w:rsidR="00222DCC" w:rsidRPr="00153AF7">
        <w:rPr>
          <w:sz w:val="28"/>
          <w:szCs w:val="28"/>
        </w:rPr>
        <w:t>каждый факт неисполнения или ненадлежащего исполнения Поставщиком</w:t>
      </w:r>
      <w:r w:rsidRPr="00153AF7">
        <w:rPr>
          <w:sz w:val="28"/>
          <w:szCs w:val="28"/>
        </w:rPr>
        <w:t xml:space="preserve">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4FB9BF05" w14:textId="77777777" w:rsidR="00DA353C" w:rsidRPr="00153AF7" w:rsidRDefault="00906B6E" w:rsidP="00153AF7">
      <w:pPr>
        <w:numPr>
          <w:ilvl w:val="2"/>
          <w:numId w:val="7"/>
        </w:numPr>
        <w:spacing w:after="0" w:line="240" w:lineRule="auto"/>
        <w:ind w:left="0" w:firstLine="0"/>
        <w:jc w:val="both"/>
        <w:rPr>
          <w:sz w:val="28"/>
          <w:szCs w:val="28"/>
        </w:rPr>
      </w:pPr>
      <w:r w:rsidRPr="00153AF7">
        <w:rPr>
          <w:sz w:val="28"/>
          <w:szCs w:val="28"/>
        </w:rPr>
        <w:t>1000 рублей, если цена Договора не превышает 3 млн. рублей;</w:t>
      </w:r>
    </w:p>
    <w:p w14:paraId="23E1F83D"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 xml:space="preserve">За каждый факт неисполнения </w:t>
      </w:r>
      <w:r w:rsidR="00C149B2">
        <w:rPr>
          <w:sz w:val="28"/>
          <w:szCs w:val="28"/>
        </w:rPr>
        <w:t>Покупателем</w:t>
      </w:r>
      <w:r w:rsidRPr="00153AF7">
        <w:rPr>
          <w:sz w:val="28"/>
          <w:szCs w:val="28"/>
        </w:rPr>
        <w:t xml:space="preserve">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EFCF256" w14:textId="77777777" w:rsidR="00DA353C" w:rsidRPr="00153AF7" w:rsidRDefault="00906B6E" w:rsidP="00153AF7">
      <w:pPr>
        <w:numPr>
          <w:ilvl w:val="2"/>
          <w:numId w:val="7"/>
        </w:numPr>
        <w:spacing w:after="0" w:line="240" w:lineRule="auto"/>
        <w:ind w:left="0" w:firstLine="0"/>
        <w:jc w:val="both"/>
        <w:rPr>
          <w:sz w:val="28"/>
          <w:szCs w:val="28"/>
        </w:rPr>
      </w:pPr>
      <w:r w:rsidRPr="00153AF7">
        <w:rPr>
          <w:sz w:val="28"/>
          <w:szCs w:val="28"/>
        </w:rPr>
        <w:t>1000 рублей, если Цена Договора не превышает 3 млн. рублей (включительно);</w:t>
      </w:r>
    </w:p>
    <w:p w14:paraId="38E98D3B"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этапов исполнения Договора, уменьшенной на сумму, пропорциональную объему обязательств, предусмотренных Договором и фактически исполненных Поставщиком.</w:t>
      </w:r>
    </w:p>
    <w:p w14:paraId="72DBEEEA"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 xml:space="preserve">Пеня начисляется за каждый день просрочки исполнения обязательства </w:t>
      </w:r>
      <w:r w:rsidR="00C149B2">
        <w:rPr>
          <w:sz w:val="28"/>
          <w:szCs w:val="28"/>
        </w:rPr>
        <w:t>Покупателем</w:t>
      </w:r>
      <w:r w:rsidRPr="00153AF7">
        <w:rPr>
          <w:sz w:val="28"/>
          <w:szCs w:val="28"/>
        </w:rPr>
        <w:t xml:space="preserve">, предусмотренного Договором, начиная со дня, следующего после дня истечения установленного Договором срока исполнения обязательства в размере одной </w:t>
      </w:r>
      <w:r w:rsidRPr="00153AF7">
        <w:rPr>
          <w:sz w:val="28"/>
          <w:szCs w:val="28"/>
        </w:rPr>
        <w:lastRenderedPageBreak/>
        <w:t>трехсотой действующей на дату уплаты пеней ключевой ставки Центрального банка Российской Федерации от не уплаченной в срок суммы.</w:t>
      </w:r>
    </w:p>
    <w:p w14:paraId="7A698915"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3DBCD10E"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 xml:space="preserve">Общая сумма начисленных штрафов за ненадлежащее исполнение </w:t>
      </w:r>
      <w:r w:rsidR="00C149B2">
        <w:rPr>
          <w:sz w:val="28"/>
          <w:szCs w:val="28"/>
        </w:rPr>
        <w:t>Покупателем</w:t>
      </w:r>
      <w:r w:rsidRPr="00153AF7">
        <w:rPr>
          <w:sz w:val="28"/>
          <w:szCs w:val="28"/>
        </w:rPr>
        <w:t xml:space="preserve"> обязательств, предусмотренных Договором, не может превышать Цену Договора.</w:t>
      </w:r>
    </w:p>
    <w:p w14:paraId="0FACEB9E"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77D7C497"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 xml:space="preserve">В случае установления уполномоченными контрольными органами фактов выполнения работ не в полном объеме и/или завышения их стоимости Поставщик осуществляет возврат </w:t>
      </w:r>
      <w:r w:rsidR="00C149B2">
        <w:rPr>
          <w:sz w:val="28"/>
          <w:szCs w:val="28"/>
        </w:rPr>
        <w:t>Покупателю</w:t>
      </w:r>
      <w:r w:rsidRPr="00153AF7">
        <w:rPr>
          <w:sz w:val="28"/>
          <w:szCs w:val="28"/>
        </w:rPr>
        <w:t xml:space="preserve"> излишне уплаченных денежных средств.</w:t>
      </w:r>
    </w:p>
    <w:p w14:paraId="2B9DDDE7"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Уплата Поставщиком неустойки или применение иной формы ответственности не освобождает его от исполнения обязательств по настоящему Договору.</w:t>
      </w:r>
    </w:p>
    <w:p w14:paraId="6256A2EF" w14:textId="77777777" w:rsidR="00DA353C" w:rsidRPr="00153AF7" w:rsidRDefault="00906B6E" w:rsidP="00153AF7">
      <w:pPr>
        <w:numPr>
          <w:ilvl w:val="1"/>
          <w:numId w:val="7"/>
        </w:numPr>
        <w:spacing w:after="0" w:line="240" w:lineRule="auto"/>
        <w:ind w:left="0" w:firstLine="0"/>
        <w:jc w:val="both"/>
        <w:rPr>
          <w:sz w:val="28"/>
          <w:szCs w:val="28"/>
        </w:rPr>
      </w:pPr>
      <w:r w:rsidRPr="00153AF7">
        <w:rPr>
          <w:sz w:val="28"/>
          <w:szCs w:val="28"/>
        </w:rPr>
        <w:t xml:space="preserve">В качестве подтверждения фактов неисполнения и (или) ненадлежащего исполнения обязательств, </w:t>
      </w:r>
      <w:r w:rsidR="003B534B">
        <w:rPr>
          <w:sz w:val="28"/>
          <w:szCs w:val="28"/>
        </w:rPr>
        <w:t>Покупатель</w:t>
      </w:r>
      <w:r w:rsidRPr="00153AF7">
        <w:rPr>
          <w:sz w:val="28"/>
          <w:szCs w:val="28"/>
        </w:rPr>
        <w:t xml:space="preserve">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30B5979F" w14:textId="77777777" w:rsidR="00DA353C" w:rsidRPr="00153AF7" w:rsidRDefault="00DA353C" w:rsidP="00153AF7">
      <w:pPr>
        <w:spacing w:after="0" w:line="240" w:lineRule="auto"/>
        <w:jc w:val="both"/>
        <w:rPr>
          <w:sz w:val="28"/>
          <w:szCs w:val="28"/>
        </w:rPr>
      </w:pPr>
    </w:p>
    <w:p w14:paraId="41867EB6" w14:textId="77777777" w:rsidR="00DA353C" w:rsidRPr="00153AF7" w:rsidRDefault="00906B6E" w:rsidP="00153AF7">
      <w:pPr>
        <w:spacing w:after="0" w:line="240" w:lineRule="auto"/>
        <w:jc w:val="both"/>
        <w:rPr>
          <w:sz w:val="28"/>
          <w:szCs w:val="28"/>
        </w:rPr>
      </w:pPr>
      <w:r w:rsidRPr="00153AF7">
        <w:rPr>
          <w:sz w:val="28"/>
          <w:szCs w:val="28"/>
        </w:rPr>
        <w:t>Статья 8 Порядок расторжения Договора</w:t>
      </w:r>
    </w:p>
    <w:p w14:paraId="5FB7DEB0" w14:textId="77777777" w:rsidR="00DA353C" w:rsidRPr="00153AF7" w:rsidRDefault="00906B6E" w:rsidP="00153AF7">
      <w:pPr>
        <w:numPr>
          <w:ilvl w:val="1"/>
          <w:numId w:val="6"/>
        </w:numPr>
        <w:spacing w:after="0" w:line="240" w:lineRule="auto"/>
        <w:ind w:left="0" w:firstLine="0"/>
        <w:jc w:val="both"/>
        <w:rPr>
          <w:sz w:val="28"/>
          <w:szCs w:val="28"/>
        </w:rPr>
      </w:pPr>
      <w:r w:rsidRPr="00153AF7">
        <w:rPr>
          <w:sz w:val="28"/>
          <w:szCs w:val="28"/>
        </w:rPr>
        <w:t>Настоящий Договор может быть расторгнут:</w:t>
      </w:r>
    </w:p>
    <w:p w14:paraId="2BE6E639" w14:textId="77777777" w:rsidR="00DA353C" w:rsidRPr="00153AF7" w:rsidRDefault="00906B6E" w:rsidP="00153AF7">
      <w:pPr>
        <w:numPr>
          <w:ilvl w:val="0"/>
          <w:numId w:val="12"/>
        </w:numPr>
        <w:spacing w:after="0" w:line="240" w:lineRule="auto"/>
        <w:ind w:left="0" w:firstLine="0"/>
        <w:jc w:val="both"/>
        <w:rPr>
          <w:sz w:val="28"/>
          <w:szCs w:val="28"/>
        </w:rPr>
      </w:pPr>
      <w:r w:rsidRPr="00153AF7">
        <w:rPr>
          <w:sz w:val="28"/>
          <w:szCs w:val="28"/>
        </w:rPr>
        <w:t>по соглашению Сторон;</w:t>
      </w:r>
    </w:p>
    <w:p w14:paraId="541ADBD8" w14:textId="77777777" w:rsidR="00DA353C" w:rsidRPr="00153AF7" w:rsidRDefault="00906B6E" w:rsidP="00153AF7">
      <w:pPr>
        <w:numPr>
          <w:ilvl w:val="0"/>
          <w:numId w:val="12"/>
        </w:numPr>
        <w:spacing w:after="0" w:line="240" w:lineRule="auto"/>
        <w:ind w:left="0" w:firstLine="0"/>
        <w:jc w:val="both"/>
        <w:rPr>
          <w:sz w:val="28"/>
          <w:szCs w:val="28"/>
        </w:rPr>
      </w:pPr>
      <w:r w:rsidRPr="00153AF7">
        <w:rPr>
          <w:sz w:val="28"/>
          <w:szCs w:val="28"/>
        </w:rPr>
        <w:t>в судебном порядке;</w:t>
      </w:r>
    </w:p>
    <w:p w14:paraId="2570BDB8" w14:textId="77777777" w:rsidR="00DA353C" w:rsidRPr="00153AF7" w:rsidRDefault="00906B6E" w:rsidP="00153AF7">
      <w:pPr>
        <w:numPr>
          <w:ilvl w:val="0"/>
          <w:numId w:val="12"/>
        </w:numPr>
        <w:spacing w:after="0" w:line="240" w:lineRule="auto"/>
        <w:ind w:left="0" w:firstLine="0"/>
        <w:jc w:val="both"/>
        <w:rPr>
          <w:sz w:val="28"/>
          <w:szCs w:val="28"/>
        </w:rPr>
      </w:pPr>
      <w:r w:rsidRPr="00153AF7">
        <w:rPr>
          <w:sz w:val="28"/>
          <w:szCs w:val="28"/>
        </w:rPr>
        <w:t>одностороннее расторжение в следующих случаях:</w:t>
      </w:r>
    </w:p>
    <w:p w14:paraId="712B03EC" w14:textId="77777777" w:rsidR="00DA353C" w:rsidRPr="00153AF7" w:rsidRDefault="00906B6E" w:rsidP="00153AF7">
      <w:pPr>
        <w:numPr>
          <w:ilvl w:val="2"/>
          <w:numId w:val="6"/>
        </w:numPr>
        <w:spacing w:after="0" w:line="240" w:lineRule="auto"/>
        <w:ind w:left="0" w:firstLine="0"/>
        <w:jc w:val="both"/>
        <w:rPr>
          <w:sz w:val="28"/>
          <w:szCs w:val="28"/>
        </w:rPr>
      </w:pPr>
      <w:r w:rsidRPr="00153AF7">
        <w:rPr>
          <w:sz w:val="28"/>
          <w:szCs w:val="28"/>
        </w:rPr>
        <w:t xml:space="preserve">Основания расторжения Договора в связи с односторонним отказом от исполнения Договора по инициативе </w:t>
      </w:r>
      <w:r w:rsidR="00C149B2">
        <w:rPr>
          <w:sz w:val="28"/>
          <w:szCs w:val="28"/>
        </w:rPr>
        <w:t>Покупателя</w:t>
      </w:r>
      <w:r w:rsidRPr="00153AF7">
        <w:rPr>
          <w:sz w:val="28"/>
          <w:szCs w:val="28"/>
        </w:rPr>
        <w:t>:</w:t>
      </w:r>
    </w:p>
    <w:p w14:paraId="1A426AE6" w14:textId="77777777" w:rsidR="00DA353C" w:rsidRPr="00153AF7" w:rsidRDefault="00906B6E" w:rsidP="00153AF7">
      <w:pPr>
        <w:numPr>
          <w:ilvl w:val="3"/>
          <w:numId w:val="6"/>
        </w:numPr>
        <w:spacing w:after="0" w:line="240" w:lineRule="auto"/>
        <w:ind w:left="0" w:firstLine="0"/>
        <w:jc w:val="both"/>
        <w:rPr>
          <w:sz w:val="28"/>
          <w:szCs w:val="28"/>
        </w:rPr>
      </w:pPr>
      <w:r w:rsidRPr="00153AF7">
        <w:rPr>
          <w:sz w:val="28"/>
          <w:szCs w:val="28"/>
        </w:rPr>
        <w:t xml:space="preserve">Осуществление поставки </w:t>
      </w:r>
      <w:r w:rsidR="00CA6776">
        <w:rPr>
          <w:sz w:val="28"/>
          <w:szCs w:val="28"/>
        </w:rPr>
        <w:t>нефтепродуктов</w:t>
      </w:r>
      <w:r w:rsidRPr="00153AF7">
        <w:rPr>
          <w:sz w:val="28"/>
          <w:szCs w:val="28"/>
        </w:rPr>
        <w:t xml:space="preserve"> ненадлежащего качества, если недостатки не могут быть устранены в приемлемый для </w:t>
      </w:r>
      <w:r w:rsidR="00C149B2">
        <w:rPr>
          <w:sz w:val="28"/>
          <w:szCs w:val="28"/>
        </w:rPr>
        <w:t>Покупателя</w:t>
      </w:r>
      <w:r w:rsidRPr="00153AF7">
        <w:rPr>
          <w:sz w:val="28"/>
          <w:szCs w:val="28"/>
        </w:rPr>
        <w:t xml:space="preserve"> срок.</w:t>
      </w:r>
    </w:p>
    <w:p w14:paraId="010BBE45" w14:textId="77777777" w:rsidR="00DA353C" w:rsidRPr="00153AF7" w:rsidRDefault="00906B6E" w:rsidP="00153AF7">
      <w:pPr>
        <w:numPr>
          <w:ilvl w:val="3"/>
          <w:numId w:val="6"/>
        </w:numPr>
        <w:spacing w:after="0" w:line="240" w:lineRule="auto"/>
        <w:ind w:left="0" w:firstLine="0"/>
        <w:jc w:val="both"/>
        <w:rPr>
          <w:sz w:val="28"/>
          <w:szCs w:val="28"/>
        </w:rPr>
      </w:pPr>
      <w:r w:rsidRPr="00153AF7">
        <w:rPr>
          <w:sz w:val="28"/>
          <w:szCs w:val="28"/>
        </w:rPr>
        <w:t xml:space="preserve">Неоднократное (от двух и более раз) нарушение сроков и объемов поставки </w:t>
      </w:r>
      <w:r w:rsidR="00CA6776">
        <w:rPr>
          <w:sz w:val="28"/>
          <w:szCs w:val="28"/>
        </w:rPr>
        <w:t>нефтепродуктов</w:t>
      </w:r>
      <w:r w:rsidRPr="00153AF7">
        <w:rPr>
          <w:sz w:val="28"/>
          <w:szCs w:val="28"/>
        </w:rPr>
        <w:t>, предусмотренных Договором, включая график поставки.</w:t>
      </w:r>
    </w:p>
    <w:p w14:paraId="3A8EFFD5" w14:textId="77777777" w:rsidR="00DA353C" w:rsidRPr="00153AF7" w:rsidRDefault="00906B6E" w:rsidP="00153AF7">
      <w:pPr>
        <w:numPr>
          <w:ilvl w:val="3"/>
          <w:numId w:val="6"/>
        </w:numPr>
        <w:spacing w:after="0" w:line="240" w:lineRule="auto"/>
        <w:ind w:left="0" w:firstLine="0"/>
        <w:jc w:val="both"/>
        <w:rPr>
          <w:sz w:val="28"/>
          <w:szCs w:val="28"/>
        </w:rPr>
      </w:pPr>
      <w:r w:rsidRPr="00153AF7">
        <w:rPr>
          <w:sz w:val="28"/>
          <w:szCs w:val="28"/>
        </w:rPr>
        <w:t>Если в ходе исполнения Договора установлено, что Поставщик не соответствует установленным документацией о закупке, указанной в преамбуле настоящего Договора, требованиям к участникам данной закупки или предоставил недостоверную информацию о своем соответствии таким требованиям, что позволило ему стать победителем по результатам проведения данной закупки.</w:t>
      </w:r>
    </w:p>
    <w:p w14:paraId="1AF97303" w14:textId="77777777" w:rsidR="00DA353C" w:rsidRPr="00153AF7" w:rsidRDefault="00906B6E" w:rsidP="00153AF7">
      <w:pPr>
        <w:numPr>
          <w:ilvl w:val="3"/>
          <w:numId w:val="6"/>
        </w:numPr>
        <w:spacing w:after="0" w:line="240" w:lineRule="auto"/>
        <w:ind w:left="0" w:firstLine="0"/>
        <w:jc w:val="both"/>
        <w:rPr>
          <w:sz w:val="28"/>
          <w:szCs w:val="28"/>
        </w:rPr>
      </w:pPr>
      <w:r w:rsidRPr="00153AF7">
        <w:rPr>
          <w:sz w:val="28"/>
          <w:szCs w:val="28"/>
        </w:rPr>
        <w:t xml:space="preserve">В случае, если по результатам экспертизы поставленных </w:t>
      </w:r>
      <w:r w:rsidR="00CA6776">
        <w:rPr>
          <w:sz w:val="28"/>
          <w:szCs w:val="28"/>
        </w:rPr>
        <w:t>нефтепродуктов</w:t>
      </w:r>
      <w:r w:rsidRPr="00153AF7">
        <w:rPr>
          <w:sz w:val="28"/>
          <w:szCs w:val="28"/>
        </w:rPr>
        <w:t xml:space="preserve"> с привлечением экспертов, экспертных организаций, в заключени</w:t>
      </w:r>
      <w:r w:rsidR="002E4CBA">
        <w:rPr>
          <w:sz w:val="28"/>
          <w:szCs w:val="28"/>
        </w:rPr>
        <w:t>и</w:t>
      </w:r>
      <w:r w:rsidRPr="00153AF7">
        <w:rPr>
          <w:sz w:val="28"/>
          <w:szCs w:val="28"/>
        </w:rPr>
        <w:t xml:space="preserve"> эксперта, экспертной организации будут </w:t>
      </w:r>
      <w:r w:rsidR="002E4CBA">
        <w:rPr>
          <w:sz w:val="28"/>
          <w:szCs w:val="28"/>
        </w:rPr>
        <w:t>установлены</w:t>
      </w:r>
      <w:r w:rsidRPr="00153AF7">
        <w:rPr>
          <w:sz w:val="28"/>
          <w:szCs w:val="28"/>
        </w:rPr>
        <w:t xml:space="preserve"> нарушения условий Договора.</w:t>
      </w:r>
    </w:p>
    <w:p w14:paraId="6EBDF6DB" w14:textId="77777777" w:rsidR="00DA353C" w:rsidRPr="00153AF7" w:rsidRDefault="00906B6E" w:rsidP="00153AF7">
      <w:pPr>
        <w:numPr>
          <w:ilvl w:val="2"/>
          <w:numId w:val="6"/>
        </w:numPr>
        <w:spacing w:after="0" w:line="240" w:lineRule="auto"/>
        <w:ind w:left="0" w:firstLine="0"/>
        <w:jc w:val="both"/>
        <w:rPr>
          <w:sz w:val="28"/>
          <w:szCs w:val="28"/>
        </w:rPr>
      </w:pPr>
      <w:r w:rsidRPr="00153AF7">
        <w:rPr>
          <w:sz w:val="28"/>
          <w:szCs w:val="28"/>
        </w:rPr>
        <w:t>Основания расторжения Договора в связи с односторонним отказом от исполнения Договора по инициативе Поставщика:</w:t>
      </w:r>
    </w:p>
    <w:p w14:paraId="08B41551" w14:textId="77777777" w:rsidR="00DA353C" w:rsidRPr="00153AF7" w:rsidRDefault="00906B6E" w:rsidP="00153AF7">
      <w:pPr>
        <w:numPr>
          <w:ilvl w:val="3"/>
          <w:numId w:val="6"/>
        </w:numPr>
        <w:spacing w:after="0" w:line="240" w:lineRule="auto"/>
        <w:ind w:left="0" w:firstLine="0"/>
        <w:jc w:val="both"/>
        <w:rPr>
          <w:sz w:val="28"/>
          <w:szCs w:val="28"/>
        </w:rPr>
      </w:pPr>
      <w:r w:rsidRPr="00153AF7">
        <w:rPr>
          <w:sz w:val="28"/>
          <w:szCs w:val="28"/>
        </w:rPr>
        <w:t xml:space="preserve">Неоднократные (от двух и более раз) нарушения </w:t>
      </w:r>
      <w:r w:rsidR="00C149B2">
        <w:rPr>
          <w:sz w:val="28"/>
          <w:szCs w:val="28"/>
        </w:rPr>
        <w:t>Покупателем</w:t>
      </w:r>
      <w:r w:rsidRPr="00153AF7">
        <w:rPr>
          <w:sz w:val="28"/>
          <w:szCs w:val="28"/>
        </w:rPr>
        <w:t xml:space="preserve"> сроков оплаты поставленного </w:t>
      </w:r>
      <w:r w:rsidR="00CA6776">
        <w:rPr>
          <w:sz w:val="28"/>
          <w:szCs w:val="28"/>
        </w:rPr>
        <w:t>нефтепродуктов</w:t>
      </w:r>
      <w:r w:rsidRPr="00153AF7">
        <w:rPr>
          <w:sz w:val="28"/>
          <w:szCs w:val="28"/>
        </w:rPr>
        <w:t xml:space="preserve">, допущенные по вине </w:t>
      </w:r>
      <w:r w:rsidR="00C149B2">
        <w:rPr>
          <w:sz w:val="28"/>
          <w:szCs w:val="28"/>
        </w:rPr>
        <w:t>Покупателя</w:t>
      </w:r>
      <w:r w:rsidRPr="00153AF7">
        <w:rPr>
          <w:sz w:val="28"/>
          <w:szCs w:val="28"/>
        </w:rPr>
        <w:t>.</w:t>
      </w:r>
    </w:p>
    <w:p w14:paraId="7FA26B4F" w14:textId="77777777" w:rsidR="00DA353C" w:rsidRPr="00153AF7" w:rsidRDefault="00906B6E" w:rsidP="00153AF7">
      <w:pPr>
        <w:numPr>
          <w:ilvl w:val="3"/>
          <w:numId w:val="6"/>
        </w:numPr>
        <w:spacing w:after="0" w:line="240" w:lineRule="auto"/>
        <w:ind w:left="0" w:firstLine="0"/>
        <w:jc w:val="both"/>
        <w:rPr>
          <w:sz w:val="28"/>
          <w:szCs w:val="28"/>
        </w:rPr>
      </w:pPr>
      <w:r w:rsidRPr="00153AF7">
        <w:rPr>
          <w:sz w:val="28"/>
          <w:szCs w:val="28"/>
        </w:rPr>
        <w:t xml:space="preserve">Неоднократный (от двух и более раз) необоснованный отказ </w:t>
      </w:r>
      <w:r w:rsidR="00C149B2">
        <w:rPr>
          <w:sz w:val="28"/>
          <w:szCs w:val="28"/>
        </w:rPr>
        <w:t>Покупателя</w:t>
      </w:r>
      <w:r w:rsidRPr="00153AF7">
        <w:rPr>
          <w:sz w:val="28"/>
          <w:szCs w:val="28"/>
        </w:rPr>
        <w:t xml:space="preserve"> от приемки </w:t>
      </w:r>
      <w:r w:rsidR="00CA6776">
        <w:rPr>
          <w:sz w:val="28"/>
          <w:szCs w:val="28"/>
        </w:rPr>
        <w:t>нефтепродуктов</w:t>
      </w:r>
      <w:r w:rsidRPr="00153AF7">
        <w:rPr>
          <w:sz w:val="28"/>
          <w:szCs w:val="28"/>
        </w:rPr>
        <w:t xml:space="preserve">. При этом необоснованным отказом считается отказ </w:t>
      </w:r>
      <w:r w:rsidR="00C149B2">
        <w:rPr>
          <w:sz w:val="28"/>
          <w:szCs w:val="28"/>
        </w:rPr>
        <w:t>Покупателя</w:t>
      </w:r>
      <w:r w:rsidRPr="00153AF7">
        <w:rPr>
          <w:sz w:val="28"/>
          <w:szCs w:val="28"/>
        </w:rPr>
        <w:t xml:space="preserve"> от подписания Акта приемки-передачи </w:t>
      </w:r>
      <w:r w:rsidR="00CA6776">
        <w:rPr>
          <w:sz w:val="28"/>
          <w:szCs w:val="28"/>
        </w:rPr>
        <w:t>нефтепродуктов</w:t>
      </w:r>
      <w:r w:rsidRPr="00153AF7">
        <w:rPr>
          <w:sz w:val="28"/>
          <w:szCs w:val="28"/>
        </w:rPr>
        <w:t xml:space="preserve"> в срок, предусмотренный Договором, без письменного объяснения причин такого отказа.</w:t>
      </w:r>
    </w:p>
    <w:p w14:paraId="14FBC052" w14:textId="77777777" w:rsidR="00DA353C" w:rsidRPr="00153AF7" w:rsidRDefault="00906B6E" w:rsidP="00153AF7">
      <w:pPr>
        <w:numPr>
          <w:ilvl w:val="3"/>
          <w:numId w:val="6"/>
        </w:numPr>
        <w:spacing w:after="0" w:line="240" w:lineRule="auto"/>
        <w:ind w:left="0" w:firstLine="0"/>
        <w:jc w:val="both"/>
        <w:rPr>
          <w:sz w:val="28"/>
          <w:szCs w:val="28"/>
        </w:rPr>
      </w:pPr>
      <w:r w:rsidRPr="00153AF7">
        <w:rPr>
          <w:sz w:val="28"/>
          <w:szCs w:val="28"/>
        </w:rPr>
        <w:lastRenderedPageBreak/>
        <w:t xml:space="preserve">Необоснованный отказ </w:t>
      </w:r>
      <w:r w:rsidR="00C149B2">
        <w:rPr>
          <w:sz w:val="28"/>
          <w:szCs w:val="28"/>
        </w:rPr>
        <w:t>Покупателя</w:t>
      </w:r>
      <w:r w:rsidRPr="00153AF7">
        <w:rPr>
          <w:sz w:val="28"/>
          <w:szCs w:val="28"/>
        </w:rPr>
        <w:t xml:space="preserve"> от оплаты поставленных </w:t>
      </w:r>
      <w:r w:rsidR="00CA6776">
        <w:rPr>
          <w:sz w:val="28"/>
          <w:szCs w:val="28"/>
        </w:rPr>
        <w:t>нефтепродуктов</w:t>
      </w:r>
      <w:r w:rsidRPr="00153AF7">
        <w:rPr>
          <w:sz w:val="28"/>
          <w:szCs w:val="28"/>
        </w:rPr>
        <w:t>.</w:t>
      </w:r>
    </w:p>
    <w:p w14:paraId="190DBEC4" w14:textId="77777777" w:rsidR="00DA353C" w:rsidRPr="00153AF7" w:rsidRDefault="00906B6E" w:rsidP="00153AF7">
      <w:pPr>
        <w:numPr>
          <w:ilvl w:val="3"/>
          <w:numId w:val="6"/>
        </w:numPr>
        <w:spacing w:after="0" w:line="240" w:lineRule="auto"/>
        <w:ind w:left="0" w:firstLine="0"/>
        <w:jc w:val="both"/>
        <w:rPr>
          <w:sz w:val="28"/>
          <w:szCs w:val="28"/>
        </w:rPr>
      </w:pPr>
      <w:r w:rsidRPr="00153AF7">
        <w:rPr>
          <w:sz w:val="28"/>
          <w:szCs w:val="28"/>
        </w:rPr>
        <w:t>Не</w:t>
      </w:r>
      <w:r w:rsidR="002E4CBA">
        <w:rPr>
          <w:sz w:val="28"/>
          <w:szCs w:val="28"/>
        </w:rPr>
        <w:t xml:space="preserve"> </w:t>
      </w:r>
      <w:r w:rsidRPr="00153AF7">
        <w:rPr>
          <w:sz w:val="28"/>
          <w:szCs w:val="28"/>
        </w:rPr>
        <w:t xml:space="preserve">выборка </w:t>
      </w:r>
      <w:r w:rsidR="00C149B2">
        <w:rPr>
          <w:sz w:val="28"/>
          <w:szCs w:val="28"/>
        </w:rPr>
        <w:t>Покупателем</w:t>
      </w:r>
      <w:r w:rsidRPr="00153AF7">
        <w:rPr>
          <w:sz w:val="28"/>
          <w:szCs w:val="28"/>
        </w:rPr>
        <w:t xml:space="preserve"> </w:t>
      </w:r>
      <w:r w:rsidR="00CA6776">
        <w:rPr>
          <w:sz w:val="28"/>
          <w:szCs w:val="28"/>
        </w:rPr>
        <w:t>нефтепродуктов</w:t>
      </w:r>
      <w:r w:rsidRPr="00153AF7">
        <w:rPr>
          <w:sz w:val="28"/>
          <w:szCs w:val="28"/>
        </w:rPr>
        <w:t xml:space="preserve"> в установленный Договором срок (в случае если Договором предусмотрено получение </w:t>
      </w:r>
      <w:r w:rsidR="00CA6776">
        <w:rPr>
          <w:sz w:val="28"/>
          <w:szCs w:val="28"/>
        </w:rPr>
        <w:t>нефтепродуктов</w:t>
      </w:r>
      <w:r w:rsidRPr="00153AF7">
        <w:rPr>
          <w:sz w:val="28"/>
          <w:szCs w:val="28"/>
        </w:rPr>
        <w:t xml:space="preserve"> </w:t>
      </w:r>
      <w:r w:rsidR="00C149B2">
        <w:rPr>
          <w:sz w:val="28"/>
          <w:szCs w:val="28"/>
        </w:rPr>
        <w:t>Покупателем</w:t>
      </w:r>
      <w:r w:rsidRPr="00153AF7">
        <w:rPr>
          <w:sz w:val="28"/>
          <w:szCs w:val="28"/>
        </w:rPr>
        <w:t xml:space="preserve"> в месте нахождения Поставщика.</w:t>
      </w:r>
    </w:p>
    <w:p w14:paraId="3F5C28CA" w14:textId="77777777" w:rsidR="00DA353C" w:rsidRPr="00153AF7" w:rsidRDefault="00906B6E" w:rsidP="00153AF7">
      <w:pPr>
        <w:numPr>
          <w:ilvl w:val="1"/>
          <w:numId w:val="5"/>
        </w:numPr>
        <w:spacing w:after="0" w:line="240" w:lineRule="auto"/>
        <w:ind w:left="0" w:firstLine="0"/>
        <w:jc w:val="both"/>
        <w:rPr>
          <w:sz w:val="28"/>
          <w:szCs w:val="28"/>
        </w:rPr>
      </w:pPr>
      <w:r w:rsidRPr="00153AF7">
        <w:rPr>
          <w:sz w:val="28"/>
          <w:szCs w:val="28"/>
        </w:rPr>
        <w:t xml:space="preserve">Расторжение Договора по соглашению сторон определяется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w:t>
      </w:r>
      <w:r w:rsidR="00222DCC" w:rsidRPr="00153AF7">
        <w:rPr>
          <w:sz w:val="28"/>
          <w:szCs w:val="28"/>
        </w:rPr>
        <w:t>ответ, по существу,</w:t>
      </w:r>
      <w:r w:rsidRPr="00153AF7">
        <w:rPr>
          <w:sz w:val="28"/>
          <w:szCs w:val="28"/>
        </w:rPr>
        <w:t xml:space="preserve"> </w:t>
      </w:r>
      <w:ins w:id="2" w:author="Юлия Волкова" w:date="2026-01-20T13:41:00Z">
        <w:r w:rsidR="00222DCC" w:rsidRPr="00153AF7">
          <w:rPr>
            <w:sz w:val="28"/>
            <w:szCs w:val="28"/>
          </w:rPr>
          <w:t>в срок,</w:t>
        </w:r>
      </w:ins>
      <w:r w:rsidRPr="00153AF7">
        <w:rPr>
          <w:sz w:val="28"/>
          <w:szCs w:val="28"/>
        </w:rPr>
        <w:t xml:space="preserve"> не превышающий 5 (пяти) календарных дней с даты его получения.</w:t>
      </w:r>
    </w:p>
    <w:p w14:paraId="4D95A114" w14:textId="77777777" w:rsidR="00DA353C" w:rsidRPr="00153AF7" w:rsidRDefault="00906B6E" w:rsidP="00153AF7">
      <w:pPr>
        <w:numPr>
          <w:ilvl w:val="1"/>
          <w:numId w:val="5"/>
        </w:numPr>
        <w:spacing w:after="0" w:line="240" w:lineRule="auto"/>
        <w:ind w:left="0" w:firstLine="0"/>
        <w:jc w:val="both"/>
        <w:rPr>
          <w:sz w:val="28"/>
          <w:szCs w:val="28"/>
        </w:rPr>
      </w:pPr>
      <w:r w:rsidRPr="00153AF7">
        <w:rPr>
          <w:sz w:val="28"/>
          <w:szCs w:val="28"/>
        </w:rPr>
        <w:t xml:space="preserve">Расторжение Договора в одностороннем порядке осуществляется с соблюдением требований Положения о закупках </w:t>
      </w:r>
      <w:r w:rsidR="00CA6776">
        <w:rPr>
          <w:sz w:val="28"/>
          <w:szCs w:val="28"/>
        </w:rPr>
        <w:t>нефтепродуктов</w:t>
      </w:r>
      <w:r w:rsidRPr="00153AF7">
        <w:rPr>
          <w:sz w:val="28"/>
          <w:szCs w:val="28"/>
        </w:rPr>
        <w:t>, работу, услуг.</w:t>
      </w:r>
    </w:p>
    <w:p w14:paraId="005151FD" w14:textId="77777777" w:rsidR="00DA353C" w:rsidRPr="00153AF7" w:rsidRDefault="00906B6E" w:rsidP="00153AF7">
      <w:pPr>
        <w:numPr>
          <w:ilvl w:val="1"/>
          <w:numId w:val="5"/>
        </w:numPr>
        <w:spacing w:after="0" w:line="240" w:lineRule="auto"/>
        <w:ind w:left="0" w:firstLine="0"/>
        <w:jc w:val="both"/>
        <w:rPr>
          <w:sz w:val="28"/>
          <w:szCs w:val="28"/>
        </w:rPr>
      </w:pPr>
      <w:r w:rsidRPr="00153AF7">
        <w:rPr>
          <w:sz w:val="28"/>
          <w:szCs w:val="28"/>
        </w:rPr>
        <w:t>Решение об одностороннем расторжении настоящего Договора может быть направлено второй Стороне в оригинале по адресу второй Стороны, указанному в статье 14 Договора.</w:t>
      </w:r>
    </w:p>
    <w:p w14:paraId="4AC30298" w14:textId="77777777" w:rsidR="00DA353C" w:rsidRPr="00153AF7" w:rsidRDefault="00DA353C" w:rsidP="00153AF7">
      <w:pPr>
        <w:spacing w:after="0" w:line="240" w:lineRule="auto"/>
        <w:jc w:val="both"/>
        <w:rPr>
          <w:sz w:val="28"/>
          <w:szCs w:val="28"/>
        </w:rPr>
      </w:pPr>
    </w:p>
    <w:p w14:paraId="36475717" w14:textId="77777777" w:rsidR="00DA353C" w:rsidRPr="00153AF7" w:rsidRDefault="00906B6E" w:rsidP="00153AF7">
      <w:pPr>
        <w:spacing w:after="0" w:line="240" w:lineRule="auto"/>
        <w:jc w:val="both"/>
        <w:rPr>
          <w:sz w:val="28"/>
          <w:szCs w:val="28"/>
        </w:rPr>
      </w:pPr>
      <w:r w:rsidRPr="00153AF7">
        <w:rPr>
          <w:sz w:val="28"/>
          <w:szCs w:val="28"/>
        </w:rPr>
        <w:t>Статья 9 Обеспечение исполнения Договора</w:t>
      </w:r>
      <w:r w:rsidR="00BA4DAE">
        <w:rPr>
          <w:sz w:val="28"/>
          <w:szCs w:val="28"/>
        </w:rPr>
        <w:t>.</w:t>
      </w:r>
    </w:p>
    <w:p w14:paraId="69E4D55C" w14:textId="77777777" w:rsidR="00DA353C" w:rsidRPr="00153AF7" w:rsidRDefault="00906B6E" w:rsidP="00153AF7">
      <w:pPr>
        <w:spacing w:after="0" w:line="240" w:lineRule="auto"/>
        <w:jc w:val="both"/>
        <w:rPr>
          <w:sz w:val="28"/>
          <w:szCs w:val="28"/>
        </w:rPr>
      </w:pPr>
      <w:r w:rsidRPr="00153AF7">
        <w:rPr>
          <w:sz w:val="28"/>
          <w:szCs w:val="28"/>
        </w:rPr>
        <w:t xml:space="preserve">9.1 Обеспечение исполнения Договора не предоставляется в соответствии с условиями Положения о закупках </w:t>
      </w:r>
      <w:r w:rsidR="002E4CBA">
        <w:rPr>
          <w:sz w:val="28"/>
          <w:szCs w:val="28"/>
        </w:rPr>
        <w:t>товаров</w:t>
      </w:r>
      <w:r w:rsidRPr="00153AF7">
        <w:rPr>
          <w:sz w:val="28"/>
          <w:szCs w:val="28"/>
        </w:rPr>
        <w:t>, работ, услуг.</w:t>
      </w:r>
    </w:p>
    <w:p w14:paraId="0ADA199E" w14:textId="77777777" w:rsidR="00DA353C" w:rsidRPr="00153AF7" w:rsidRDefault="00DA353C" w:rsidP="00153AF7">
      <w:pPr>
        <w:spacing w:after="0" w:line="240" w:lineRule="auto"/>
        <w:jc w:val="both"/>
        <w:rPr>
          <w:sz w:val="28"/>
          <w:szCs w:val="28"/>
        </w:rPr>
      </w:pPr>
    </w:p>
    <w:p w14:paraId="6C158B27" w14:textId="77777777" w:rsidR="00DA353C" w:rsidRPr="00153AF7" w:rsidRDefault="00906B6E" w:rsidP="00153AF7">
      <w:pPr>
        <w:spacing w:after="0" w:line="240" w:lineRule="auto"/>
        <w:jc w:val="both"/>
        <w:rPr>
          <w:sz w:val="28"/>
          <w:szCs w:val="28"/>
        </w:rPr>
      </w:pPr>
      <w:r w:rsidRPr="00153AF7">
        <w:rPr>
          <w:sz w:val="28"/>
          <w:szCs w:val="28"/>
        </w:rPr>
        <w:t>Статья 10 Обстоятельства непреодолимой силы</w:t>
      </w:r>
    </w:p>
    <w:p w14:paraId="11883F52" w14:textId="77777777" w:rsidR="00DA353C" w:rsidRPr="00153AF7" w:rsidRDefault="00906B6E" w:rsidP="00153AF7">
      <w:pPr>
        <w:numPr>
          <w:ilvl w:val="1"/>
          <w:numId w:val="4"/>
        </w:numPr>
        <w:spacing w:after="0" w:line="240" w:lineRule="auto"/>
        <w:ind w:left="0" w:firstLine="0"/>
        <w:jc w:val="both"/>
        <w:rPr>
          <w:sz w:val="28"/>
          <w:szCs w:val="28"/>
        </w:rPr>
      </w:pPr>
      <w:r w:rsidRPr="00153AF7">
        <w:rPr>
          <w:sz w:val="28"/>
          <w:szCs w:val="28"/>
        </w:rPr>
        <w:t>Стороны освобождаются от ответственности за частичное или полное неисполнение обязательств по настоящему Договору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32F1F2D9" w14:textId="77777777" w:rsidR="00DA353C" w:rsidRPr="00153AF7" w:rsidRDefault="00906B6E" w:rsidP="00153AF7">
      <w:pPr>
        <w:numPr>
          <w:ilvl w:val="1"/>
          <w:numId w:val="4"/>
        </w:numPr>
        <w:spacing w:after="0" w:line="240" w:lineRule="auto"/>
        <w:ind w:left="0" w:firstLine="0"/>
        <w:jc w:val="both"/>
        <w:rPr>
          <w:sz w:val="28"/>
          <w:szCs w:val="28"/>
        </w:rPr>
      </w:pPr>
      <w:r w:rsidRPr="00153AF7">
        <w:rPr>
          <w:sz w:val="28"/>
          <w:szCs w:val="28"/>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обстоятельств непреодолимой силы.</w:t>
      </w:r>
    </w:p>
    <w:p w14:paraId="06FE424E" w14:textId="77777777" w:rsidR="00DA353C" w:rsidRPr="00153AF7" w:rsidRDefault="00906B6E" w:rsidP="00153AF7">
      <w:pPr>
        <w:numPr>
          <w:ilvl w:val="1"/>
          <w:numId w:val="4"/>
        </w:numPr>
        <w:spacing w:after="0" w:line="240" w:lineRule="auto"/>
        <w:ind w:left="0" w:firstLine="0"/>
        <w:jc w:val="both"/>
        <w:rPr>
          <w:sz w:val="28"/>
          <w:szCs w:val="28"/>
        </w:rPr>
      </w:pPr>
      <w:r w:rsidRPr="00153AF7">
        <w:rPr>
          <w:sz w:val="28"/>
          <w:szCs w:val="28"/>
        </w:rPr>
        <w:t xml:space="preserve">Если, по мнению Сторон, поставка </w:t>
      </w:r>
      <w:r w:rsidR="00CA6776">
        <w:rPr>
          <w:sz w:val="28"/>
          <w:szCs w:val="28"/>
        </w:rPr>
        <w:t>нефтепродуктов</w:t>
      </w:r>
      <w:r w:rsidRPr="00153AF7">
        <w:rPr>
          <w:sz w:val="28"/>
          <w:szCs w:val="28"/>
        </w:rPr>
        <w:t xml:space="preserve"> может быть продолжена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63426B26" w14:textId="77777777" w:rsidR="00DA353C" w:rsidRPr="00153AF7" w:rsidRDefault="00DA353C" w:rsidP="00153AF7">
      <w:pPr>
        <w:spacing w:after="0" w:line="240" w:lineRule="auto"/>
        <w:jc w:val="both"/>
        <w:rPr>
          <w:sz w:val="28"/>
          <w:szCs w:val="28"/>
        </w:rPr>
      </w:pPr>
    </w:p>
    <w:p w14:paraId="06156F38" w14:textId="77777777" w:rsidR="00DA353C" w:rsidRPr="00153AF7" w:rsidRDefault="00906B6E" w:rsidP="00153AF7">
      <w:pPr>
        <w:spacing w:after="0" w:line="240" w:lineRule="auto"/>
        <w:jc w:val="both"/>
        <w:rPr>
          <w:sz w:val="28"/>
          <w:szCs w:val="28"/>
        </w:rPr>
      </w:pPr>
      <w:r w:rsidRPr="00153AF7">
        <w:rPr>
          <w:sz w:val="28"/>
          <w:szCs w:val="28"/>
        </w:rPr>
        <w:t>Статья 11 Порядок урегулирования споров</w:t>
      </w:r>
    </w:p>
    <w:p w14:paraId="7F5865B9" w14:textId="77777777" w:rsidR="00DA353C" w:rsidRPr="00153AF7" w:rsidRDefault="00906B6E" w:rsidP="00153AF7">
      <w:pPr>
        <w:numPr>
          <w:ilvl w:val="1"/>
          <w:numId w:val="3"/>
        </w:numPr>
        <w:spacing w:after="0" w:line="240" w:lineRule="auto"/>
        <w:ind w:left="0" w:firstLine="0"/>
        <w:jc w:val="both"/>
        <w:rPr>
          <w:sz w:val="28"/>
          <w:szCs w:val="28"/>
        </w:rPr>
      </w:pPr>
      <w:r w:rsidRPr="00153AF7">
        <w:rPr>
          <w:sz w:val="28"/>
          <w:szCs w:val="28"/>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7D4354C0" w14:textId="77777777" w:rsidR="00DA353C" w:rsidRPr="00153AF7" w:rsidRDefault="00906B6E" w:rsidP="00153AF7">
      <w:pPr>
        <w:numPr>
          <w:ilvl w:val="1"/>
          <w:numId w:val="3"/>
        </w:numPr>
        <w:spacing w:after="0" w:line="240" w:lineRule="auto"/>
        <w:ind w:left="0" w:firstLine="0"/>
        <w:jc w:val="both"/>
        <w:rPr>
          <w:sz w:val="28"/>
          <w:szCs w:val="28"/>
        </w:rPr>
      </w:pPr>
      <w:r w:rsidRPr="00153AF7">
        <w:rPr>
          <w:sz w:val="28"/>
          <w:szCs w:val="28"/>
        </w:rPr>
        <w:lastRenderedPageBreak/>
        <w:t>Все достигнутые договоренности Стороны оформляют в виде дополнительных соглашений, допустимых действующим законодательством в сфере закупок, подписанных Сторонами и скрепленных печатями (при наличии печати).</w:t>
      </w:r>
    </w:p>
    <w:p w14:paraId="1B175558" w14:textId="77777777" w:rsidR="00DA353C" w:rsidRPr="00153AF7" w:rsidRDefault="00906B6E" w:rsidP="00153AF7">
      <w:pPr>
        <w:numPr>
          <w:ilvl w:val="1"/>
          <w:numId w:val="3"/>
        </w:numPr>
        <w:spacing w:after="0" w:line="240" w:lineRule="auto"/>
        <w:ind w:left="0" w:firstLine="0"/>
        <w:jc w:val="both"/>
        <w:rPr>
          <w:sz w:val="28"/>
          <w:szCs w:val="28"/>
        </w:rPr>
      </w:pPr>
      <w:r w:rsidRPr="00153AF7">
        <w:rPr>
          <w:sz w:val="28"/>
          <w:szCs w:val="28"/>
        </w:rPr>
        <w:t>До передачи спора на разрешение Арбитражного суда города Москвы Стороны примут меры к его урегулированию в претензионном порядке.</w:t>
      </w:r>
    </w:p>
    <w:p w14:paraId="6931D3BA" w14:textId="77777777" w:rsidR="00DA353C" w:rsidRPr="00153AF7" w:rsidRDefault="00906B6E" w:rsidP="00153AF7">
      <w:pPr>
        <w:numPr>
          <w:ilvl w:val="2"/>
          <w:numId w:val="3"/>
        </w:numPr>
        <w:spacing w:after="0" w:line="240" w:lineRule="auto"/>
        <w:ind w:left="0" w:firstLine="0"/>
        <w:jc w:val="both"/>
        <w:rPr>
          <w:sz w:val="28"/>
          <w:szCs w:val="28"/>
        </w:rPr>
      </w:pPr>
      <w:r w:rsidRPr="00153AF7">
        <w:rPr>
          <w:sz w:val="28"/>
          <w:szCs w:val="28"/>
        </w:rPr>
        <w:t xml:space="preserve">Претензия должна быть направлена в письменном виде. По полученной претензии Сторона должна дать письменный </w:t>
      </w:r>
      <w:proofErr w:type="gramStart"/>
      <w:r w:rsidRPr="00153AF7">
        <w:rPr>
          <w:sz w:val="28"/>
          <w:szCs w:val="28"/>
        </w:rPr>
        <w:t>ответ по существу</w:t>
      </w:r>
      <w:proofErr w:type="gramEnd"/>
      <w:r w:rsidRPr="00153AF7">
        <w:rPr>
          <w:sz w:val="28"/>
          <w:szCs w:val="28"/>
        </w:rPr>
        <w:t xml:space="preserve"> в </w:t>
      </w:r>
      <w:r w:rsidR="00222DCC" w:rsidRPr="00153AF7">
        <w:rPr>
          <w:sz w:val="28"/>
          <w:szCs w:val="28"/>
        </w:rPr>
        <w:t>срок</w:t>
      </w:r>
      <w:r w:rsidR="00222DCC">
        <w:rPr>
          <w:sz w:val="28"/>
          <w:szCs w:val="28"/>
        </w:rPr>
        <w:t xml:space="preserve">, </w:t>
      </w:r>
      <w:r w:rsidR="00222DCC" w:rsidRPr="00153AF7">
        <w:rPr>
          <w:sz w:val="28"/>
          <w:szCs w:val="28"/>
        </w:rPr>
        <w:t>не</w:t>
      </w:r>
      <w:r w:rsidRPr="00153AF7">
        <w:rPr>
          <w:sz w:val="28"/>
          <w:szCs w:val="28"/>
        </w:rPr>
        <w:t xml:space="preserve"> превышающий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14:paraId="379480B4" w14:textId="77777777" w:rsidR="00DA353C" w:rsidRPr="00153AF7" w:rsidRDefault="00906B6E" w:rsidP="00153AF7">
      <w:pPr>
        <w:numPr>
          <w:ilvl w:val="2"/>
          <w:numId w:val="3"/>
        </w:numPr>
        <w:spacing w:after="0" w:line="240" w:lineRule="auto"/>
        <w:ind w:left="0" w:firstLine="0"/>
        <w:jc w:val="both"/>
        <w:rPr>
          <w:sz w:val="28"/>
          <w:szCs w:val="28"/>
        </w:rPr>
      </w:pPr>
      <w:r w:rsidRPr="00153AF7">
        <w:rPr>
          <w:sz w:val="28"/>
          <w:szCs w:val="28"/>
        </w:rPr>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571A5613" w14:textId="77777777" w:rsidR="00DA353C" w:rsidRPr="00153AF7" w:rsidRDefault="00906B6E" w:rsidP="00153AF7">
      <w:pPr>
        <w:numPr>
          <w:ilvl w:val="2"/>
          <w:numId w:val="3"/>
        </w:numPr>
        <w:spacing w:after="0" w:line="240" w:lineRule="auto"/>
        <w:ind w:left="0" w:firstLine="0"/>
        <w:jc w:val="both"/>
        <w:rPr>
          <w:sz w:val="28"/>
          <w:szCs w:val="28"/>
        </w:rPr>
      </w:pPr>
      <w:r w:rsidRPr="00153AF7">
        <w:rPr>
          <w:sz w:val="28"/>
          <w:szCs w:val="28"/>
        </w:rPr>
        <w:t>Если претензионные требования подлежат денежной оценке, в претензии указывается истребуемая сумма и ее полный и обоснованный расчет.</w:t>
      </w:r>
    </w:p>
    <w:p w14:paraId="28650B31" w14:textId="77777777" w:rsidR="00DA353C" w:rsidRPr="00153AF7" w:rsidRDefault="00906B6E" w:rsidP="00153AF7">
      <w:pPr>
        <w:numPr>
          <w:ilvl w:val="2"/>
          <w:numId w:val="3"/>
        </w:numPr>
        <w:spacing w:after="0" w:line="240" w:lineRule="auto"/>
        <w:ind w:left="0" w:firstLine="0"/>
        <w:jc w:val="both"/>
        <w:rPr>
          <w:sz w:val="28"/>
          <w:szCs w:val="28"/>
        </w:rPr>
      </w:pPr>
      <w:r w:rsidRPr="00153AF7">
        <w:rPr>
          <w:sz w:val="28"/>
          <w:szCs w:val="28"/>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476B2D0B" w14:textId="77777777" w:rsidR="00DA353C" w:rsidRPr="00153AF7" w:rsidRDefault="00906B6E" w:rsidP="00153AF7">
      <w:pPr>
        <w:numPr>
          <w:ilvl w:val="1"/>
          <w:numId w:val="3"/>
        </w:numPr>
        <w:spacing w:after="0" w:line="240" w:lineRule="auto"/>
        <w:ind w:left="0" w:firstLine="0"/>
        <w:jc w:val="both"/>
        <w:rPr>
          <w:sz w:val="28"/>
          <w:szCs w:val="28"/>
        </w:rPr>
      </w:pPr>
      <w:r w:rsidRPr="00153AF7">
        <w:rPr>
          <w:sz w:val="28"/>
          <w:szCs w:val="28"/>
        </w:rPr>
        <w:t>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75ABDB74" w14:textId="77777777" w:rsidR="00DA353C" w:rsidRPr="00153AF7" w:rsidRDefault="00DA353C" w:rsidP="00153AF7">
      <w:pPr>
        <w:spacing w:after="0" w:line="240" w:lineRule="auto"/>
        <w:jc w:val="both"/>
        <w:rPr>
          <w:sz w:val="28"/>
          <w:szCs w:val="28"/>
        </w:rPr>
      </w:pPr>
    </w:p>
    <w:p w14:paraId="5D0EF6E3" w14:textId="77777777" w:rsidR="00DA353C" w:rsidRPr="00153AF7" w:rsidRDefault="00906B6E" w:rsidP="00153AF7">
      <w:pPr>
        <w:spacing w:after="0" w:line="240" w:lineRule="auto"/>
        <w:jc w:val="both"/>
        <w:rPr>
          <w:sz w:val="28"/>
          <w:szCs w:val="28"/>
        </w:rPr>
      </w:pPr>
      <w:r w:rsidRPr="00153AF7">
        <w:rPr>
          <w:sz w:val="28"/>
          <w:szCs w:val="28"/>
        </w:rPr>
        <w:t>Статья 12 Срок исполнения, порядок изменения Договора</w:t>
      </w:r>
    </w:p>
    <w:p w14:paraId="22224526" w14:textId="77777777" w:rsidR="00DA353C" w:rsidRPr="00153AF7" w:rsidRDefault="00906B6E" w:rsidP="00153AF7">
      <w:pPr>
        <w:numPr>
          <w:ilvl w:val="1"/>
          <w:numId w:val="2"/>
        </w:numPr>
        <w:spacing w:after="0" w:line="240" w:lineRule="auto"/>
        <w:ind w:left="0" w:firstLine="0"/>
        <w:jc w:val="both"/>
        <w:rPr>
          <w:sz w:val="28"/>
          <w:szCs w:val="28"/>
        </w:rPr>
      </w:pPr>
      <w:r w:rsidRPr="00153AF7">
        <w:rPr>
          <w:sz w:val="28"/>
          <w:szCs w:val="28"/>
        </w:rPr>
        <w:t xml:space="preserve">Договор вступает в силу со дня его подписания Сторонами. Срок </w:t>
      </w:r>
      <w:r w:rsidR="002E4CBA">
        <w:rPr>
          <w:sz w:val="28"/>
          <w:szCs w:val="28"/>
        </w:rPr>
        <w:t>действия</w:t>
      </w:r>
      <w:r w:rsidRPr="00153AF7">
        <w:rPr>
          <w:sz w:val="28"/>
          <w:szCs w:val="28"/>
        </w:rPr>
        <w:t xml:space="preserve"> Договора Сторонами</w:t>
      </w:r>
      <w:r w:rsidR="002E4CBA">
        <w:rPr>
          <w:sz w:val="28"/>
          <w:szCs w:val="28"/>
        </w:rPr>
        <w:t xml:space="preserve"> по</w:t>
      </w:r>
      <w:r w:rsidRPr="00153AF7">
        <w:rPr>
          <w:sz w:val="28"/>
          <w:szCs w:val="28"/>
        </w:rPr>
        <w:t xml:space="preserve"> «</w:t>
      </w:r>
      <w:r w:rsidR="002E4CBA">
        <w:rPr>
          <w:sz w:val="28"/>
          <w:szCs w:val="28"/>
        </w:rPr>
        <w:t>28</w:t>
      </w:r>
      <w:r w:rsidRPr="00153AF7">
        <w:rPr>
          <w:sz w:val="28"/>
          <w:szCs w:val="28"/>
        </w:rPr>
        <w:t xml:space="preserve">» </w:t>
      </w:r>
      <w:r w:rsidR="002E4CBA">
        <w:rPr>
          <w:sz w:val="28"/>
          <w:szCs w:val="28"/>
        </w:rPr>
        <w:t>февраля</w:t>
      </w:r>
      <w:r w:rsidRPr="00153AF7">
        <w:rPr>
          <w:sz w:val="28"/>
          <w:szCs w:val="28"/>
        </w:rPr>
        <w:t xml:space="preserve"> 202</w:t>
      </w:r>
      <w:r w:rsidR="002E4CBA">
        <w:rPr>
          <w:sz w:val="28"/>
          <w:szCs w:val="28"/>
        </w:rPr>
        <w:t>7</w:t>
      </w:r>
      <w:r w:rsidR="00743840">
        <w:rPr>
          <w:sz w:val="28"/>
          <w:szCs w:val="28"/>
        </w:rPr>
        <w:t>г.</w:t>
      </w:r>
    </w:p>
    <w:p w14:paraId="17C37EC0" w14:textId="77777777" w:rsidR="00DA353C" w:rsidRPr="00153AF7" w:rsidRDefault="00906B6E" w:rsidP="00153AF7">
      <w:pPr>
        <w:numPr>
          <w:ilvl w:val="1"/>
          <w:numId w:val="2"/>
        </w:numPr>
        <w:spacing w:after="0" w:line="240" w:lineRule="auto"/>
        <w:ind w:left="0" w:firstLine="0"/>
        <w:jc w:val="both"/>
        <w:rPr>
          <w:sz w:val="28"/>
          <w:szCs w:val="28"/>
        </w:rPr>
      </w:pPr>
      <w:r w:rsidRPr="00153AF7">
        <w:rPr>
          <w:sz w:val="28"/>
          <w:szCs w:val="28"/>
        </w:rPr>
        <w:t>Исполнения Договора прекращается в любом из следующих случаев, в зависимости от того, что наступит ранее:</w:t>
      </w:r>
    </w:p>
    <w:p w14:paraId="41E24B37" w14:textId="77777777" w:rsidR="00DA353C" w:rsidRPr="00153AF7" w:rsidRDefault="00906B6E" w:rsidP="00153AF7">
      <w:pPr>
        <w:numPr>
          <w:ilvl w:val="0"/>
          <w:numId w:val="12"/>
        </w:numPr>
        <w:spacing w:after="0" w:line="240" w:lineRule="auto"/>
        <w:ind w:left="0" w:firstLine="0"/>
        <w:jc w:val="both"/>
        <w:rPr>
          <w:sz w:val="28"/>
          <w:szCs w:val="28"/>
        </w:rPr>
      </w:pPr>
      <w:r w:rsidRPr="00153AF7">
        <w:rPr>
          <w:sz w:val="28"/>
          <w:szCs w:val="28"/>
        </w:rPr>
        <w:t xml:space="preserve">выплата </w:t>
      </w:r>
      <w:r w:rsidR="00C149B2">
        <w:rPr>
          <w:sz w:val="28"/>
          <w:szCs w:val="28"/>
        </w:rPr>
        <w:t>Покупателем</w:t>
      </w:r>
      <w:r w:rsidRPr="00153AF7">
        <w:rPr>
          <w:sz w:val="28"/>
          <w:szCs w:val="28"/>
        </w:rPr>
        <w:t xml:space="preserve"> Поставщику максимального значения цены </w:t>
      </w:r>
      <w:r w:rsidR="00222DCC" w:rsidRPr="00153AF7">
        <w:rPr>
          <w:sz w:val="28"/>
          <w:szCs w:val="28"/>
        </w:rPr>
        <w:t>по итогам,</w:t>
      </w:r>
      <w:r w:rsidRPr="00153AF7">
        <w:rPr>
          <w:sz w:val="28"/>
          <w:szCs w:val="28"/>
        </w:rPr>
        <w:t xml:space="preserve"> фактически поставленного </w:t>
      </w:r>
      <w:r w:rsidR="00CA6776">
        <w:rPr>
          <w:sz w:val="28"/>
          <w:szCs w:val="28"/>
        </w:rPr>
        <w:t>нефтепродуктов</w:t>
      </w:r>
      <w:r w:rsidRPr="00153AF7">
        <w:rPr>
          <w:sz w:val="28"/>
          <w:szCs w:val="28"/>
        </w:rPr>
        <w:t xml:space="preserve"> в рамках установленных этапов, принятых и оплаченных в соответствии со статьями 2 и 4 настоящего Договора.</w:t>
      </w:r>
    </w:p>
    <w:p w14:paraId="216C510D" w14:textId="77777777" w:rsidR="00DA353C" w:rsidRPr="002E4CBA" w:rsidRDefault="00906B6E" w:rsidP="002E4CBA">
      <w:pPr>
        <w:numPr>
          <w:ilvl w:val="1"/>
          <w:numId w:val="2"/>
        </w:numPr>
        <w:spacing w:after="0" w:line="240" w:lineRule="auto"/>
        <w:ind w:left="0" w:firstLine="0"/>
        <w:jc w:val="both"/>
        <w:rPr>
          <w:sz w:val="28"/>
          <w:szCs w:val="28"/>
        </w:rPr>
      </w:pPr>
      <w:r w:rsidRPr="00153AF7">
        <w:rPr>
          <w:sz w:val="28"/>
          <w:szCs w:val="28"/>
        </w:rPr>
        <w:t xml:space="preserve">Приемка </w:t>
      </w:r>
      <w:r w:rsidR="00CA6776">
        <w:rPr>
          <w:sz w:val="28"/>
          <w:szCs w:val="28"/>
        </w:rPr>
        <w:t>нефтепродуктов</w:t>
      </w:r>
      <w:r w:rsidRPr="00153AF7">
        <w:rPr>
          <w:sz w:val="28"/>
          <w:szCs w:val="28"/>
        </w:rPr>
        <w:t xml:space="preserve"> по истечении предусмотренного Договором срока исполнения обязательств Поставщика по осуществлению поставки </w:t>
      </w:r>
      <w:r w:rsidR="00CA6776">
        <w:rPr>
          <w:sz w:val="28"/>
          <w:szCs w:val="28"/>
        </w:rPr>
        <w:t>нефтепродуктов</w:t>
      </w:r>
      <w:r w:rsidRPr="00153AF7">
        <w:rPr>
          <w:sz w:val="28"/>
          <w:szCs w:val="28"/>
        </w:rPr>
        <w:t xml:space="preserve"> допускается в случае поставки </w:t>
      </w:r>
      <w:r w:rsidR="00CA6776">
        <w:rPr>
          <w:sz w:val="28"/>
          <w:szCs w:val="28"/>
        </w:rPr>
        <w:t>нефтепродуктов</w:t>
      </w:r>
      <w:r w:rsidRPr="00153AF7">
        <w:rPr>
          <w:sz w:val="28"/>
          <w:szCs w:val="28"/>
        </w:rPr>
        <w:t xml:space="preserve"> в рамках проведения претензионной работы, инициированной </w:t>
      </w:r>
      <w:r w:rsidR="00C149B2">
        <w:rPr>
          <w:sz w:val="28"/>
          <w:szCs w:val="28"/>
        </w:rPr>
        <w:t>Покупателем</w:t>
      </w:r>
      <w:r w:rsidRPr="00153AF7">
        <w:rPr>
          <w:sz w:val="28"/>
          <w:szCs w:val="28"/>
        </w:rPr>
        <w:t>.</w:t>
      </w:r>
    </w:p>
    <w:p w14:paraId="536E31EB" w14:textId="77777777" w:rsidR="00DA353C" w:rsidRPr="00153AF7" w:rsidRDefault="00906B6E" w:rsidP="00153AF7">
      <w:pPr>
        <w:numPr>
          <w:ilvl w:val="1"/>
          <w:numId w:val="2"/>
        </w:numPr>
        <w:spacing w:after="0" w:line="240" w:lineRule="auto"/>
        <w:ind w:left="0" w:firstLine="0"/>
        <w:jc w:val="both"/>
        <w:rPr>
          <w:sz w:val="28"/>
          <w:szCs w:val="28"/>
        </w:rPr>
      </w:pPr>
      <w:r w:rsidRPr="00153AF7">
        <w:rPr>
          <w:sz w:val="28"/>
          <w:szCs w:val="28"/>
        </w:rPr>
        <w:t xml:space="preserve">Изменение и дополнение настоящего Договора возможны по соглашению Сторон. Все изменения и дополнения оформляются в письменном или электронном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p>
    <w:p w14:paraId="457DE82D" w14:textId="77777777" w:rsidR="00DA353C" w:rsidRPr="00153AF7" w:rsidRDefault="00DA353C" w:rsidP="00153AF7">
      <w:pPr>
        <w:spacing w:after="0" w:line="240" w:lineRule="auto"/>
        <w:jc w:val="both"/>
        <w:rPr>
          <w:sz w:val="28"/>
          <w:szCs w:val="28"/>
        </w:rPr>
      </w:pPr>
    </w:p>
    <w:p w14:paraId="0A40DE18" w14:textId="77777777" w:rsidR="00DA353C" w:rsidRPr="00153AF7" w:rsidRDefault="00906B6E" w:rsidP="00153AF7">
      <w:pPr>
        <w:spacing w:after="0" w:line="240" w:lineRule="auto"/>
        <w:jc w:val="both"/>
        <w:rPr>
          <w:sz w:val="28"/>
          <w:szCs w:val="28"/>
        </w:rPr>
      </w:pPr>
      <w:r w:rsidRPr="00153AF7">
        <w:rPr>
          <w:sz w:val="28"/>
          <w:szCs w:val="28"/>
        </w:rPr>
        <w:t>Статья 13 Прочие условия</w:t>
      </w:r>
    </w:p>
    <w:p w14:paraId="7594E6BA" w14:textId="77777777" w:rsidR="00DA353C" w:rsidRPr="00153AF7" w:rsidRDefault="00906B6E" w:rsidP="00153AF7">
      <w:pPr>
        <w:numPr>
          <w:ilvl w:val="1"/>
          <w:numId w:val="1"/>
        </w:numPr>
        <w:spacing w:after="0" w:line="240" w:lineRule="auto"/>
        <w:ind w:left="0" w:firstLine="0"/>
        <w:jc w:val="both"/>
        <w:rPr>
          <w:sz w:val="28"/>
          <w:szCs w:val="28"/>
        </w:rPr>
      </w:pPr>
      <w:r w:rsidRPr="00153AF7">
        <w:rPr>
          <w:sz w:val="28"/>
          <w:szCs w:val="28"/>
        </w:rPr>
        <w:t xml:space="preserve">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статье 14 Договора, или нарочно, а также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w:t>
      </w:r>
      <w:r w:rsidRPr="00153AF7">
        <w:rPr>
          <w:sz w:val="28"/>
          <w:szCs w:val="28"/>
        </w:rPr>
        <w:lastRenderedPageBreak/>
        <w:t>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C646D9F" w14:textId="77777777" w:rsidR="00DA353C" w:rsidRPr="00153AF7" w:rsidRDefault="00906B6E" w:rsidP="00153AF7">
      <w:pPr>
        <w:numPr>
          <w:ilvl w:val="1"/>
          <w:numId w:val="1"/>
        </w:numPr>
        <w:spacing w:after="0" w:line="240" w:lineRule="auto"/>
        <w:ind w:left="0" w:firstLine="0"/>
        <w:jc w:val="both"/>
        <w:rPr>
          <w:sz w:val="28"/>
          <w:szCs w:val="28"/>
        </w:rPr>
      </w:pPr>
      <w:r w:rsidRPr="00153AF7">
        <w:rPr>
          <w:sz w:val="28"/>
          <w:szCs w:val="28"/>
        </w:rPr>
        <w:t>Во всем, что не предусмотрено настоящим Договором, Стороны руководствуются действующим законодательством Российской Федерации.</w:t>
      </w:r>
    </w:p>
    <w:p w14:paraId="63CE56EF" w14:textId="77777777" w:rsidR="00DA353C" w:rsidRPr="00153AF7" w:rsidRDefault="00906B6E" w:rsidP="00153AF7">
      <w:pPr>
        <w:numPr>
          <w:ilvl w:val="1"/>
          <w:numId w:val="1"/>
        </w:numPr>
        <w:spacing w:after="0" w:line="240" w:lineRule="auto"/>
        <w:ind w:left="0" w:firstLine="0"/>
        <w:jc w:val="both"/>
        <w:rPr>
          <w:sz w:val="28"/>
          <w:szCs w:val="28"/>
        </w:rPr>
      </w:pPr>
      <w:r w:rsidRPr="00153AF7">
        <w:rPr>
          <w:sz w:val="28"/>
          <w:szCs w:val="28"/>
        </w:rPr>
        <w:t xml:space="preserve">Выполнение в полном объеме обязательств </w:t>
      </w:r>
      <w:r w:rsidR="00C149B2">
        <w:rPr>
          <w:sz w:val="28"/>
          <w:szCs w:val="28"/>
        </w:rPr>
        <w:t>Покупателем</w:t>
      </w:r>
      <w:r w:rsidRPr="00153AF7">
        <w:rPr>
          <w:sz w:val="28"/>
          <w:szCs w:val="28"/>
        </w:rPr>
        <w:t xml:space="preserve"> и Поставщиком, предусмотренных Договором, является основанием для регистрации сведений об исполнении Договора в Реестре Договоров, заключенных </w:t>
      </w:r>
      <w:r w:rsidR="00C149B2">
        <w:rPr>
          <w:sz w:val="28"/>
          <w:szCs w:val="28"/>
        </w:rPr>
        <w:t>Покупателя</w:t>
      </w:r>
      <w:r w:rsidRPr="00153AF7">
        <w:rPr>
          <w:sz w:val="28"/>
          <w:szCs w:val="28"/>
        </w:rPr>
        <w:t>ми, в порядке, предусмотренном действующими нормативными правовыми актами Российской Федерации и города Москвы.</w:t>
      </w:r>
    </w:p>
    <w:p w14:paraId="7DE9F77F" w14:textId="77777777" w:rsidR="00DA353C" w:rsidRPr="00153AF7" w:rsidRDefault="00906B6E" w:rsidP="00153AF7">
      <w:pPr>
        <w:numPr>
          <w:ilvl w:val="1"/>
          <w:numId w:val="1"/>
        </w:numPr>
        <w:spacing w:after="0" w:line="240" w:lineRule="auto"/>
        <w:ind w:left="0" w:firstLine="0"/>
        <w:jc w:val="both"/>
        <w:rPr>
          <w:sz w:val="28"/>
          <w:szCs w:val="28"/>
        </w:rPr>
      </w:pPr>
      <w:r w:rsidRPr="00153AF7">
        <w:rPr>
          <w:sz w:val="28"/>
          <w:szCs w:val="28"/>
        </w:rPr>
        <w:t>Неотъемлемой частью Договора являются:</w:t>
      </w:r>
    </w:p>
    <w:p w14:paraId="13C8B9D3" w14:textId="77777777" w:rsidR="00DA353C" w:rsidRPr="00153AF7" w:rsidRDefault="00906B6E" w:rsidP="00153AF7">
      <w:pPr>
        <w:spacing w:after="0" w:line="240" w:lineRule="auto"/>
        <w:jc w:val="both"/>
        <w:rPr>
          <w:sz w:val="28"/>
          <w:szCs w:val="28"/>
        </w:rPr>
      </w:pPr>
      <w:r w:rsidRPr="00153AF7">
        <w:rPr>
          <w:sz w:val="28"/>
          <w:szCs w:val="28"/>
        </w:rPr>
        <w:t>Приложение № 1 - Техническое задание;</w:t>
      </w:r>
    </w:p>
    <w:p w14:paraId="168DA2B4" w14:textId="77777777" w:rsidR="00DA353C" w:rsidRPr="00153AF7" w:rsidRDefault="00906B6E" w:rsidP="00153AF7">
      <w:pPr>
        <w:spacing w:after="0" w:line="240" w:lineRule="auto"/>
        <w:jc w:val="both"/>
        <w:rPr>
          <w:sz w:val="28"/>
          <w:szCs w:val="28"/>
        </w:rPr>
      </w:pPr>
      <w:r w:rsidRPr="00153AF7">
        <w:rPr>
          <w:sz w:val="28"/>
          <w:szCs w:val="28"/>
        </w:rPr>
        <w:t xml:space="preserve">Приложение № 2 - Форма акта приемки-передачи </w:t>
      </w:r>
      <w:r w:rsidR="00CA6776">
        <w:rPr>
          <w:sz w:val="28"/>
          <w:szCs w:val="28"/>
        </w:rPr>
        <w:t>нефтепродуктов</w:t>
      </w:r>
      <w:r w:rsidRPr="00153AF7">
        <w:rPr>
          <w:sz w:val="28"/>
          <w:szCs w:val="28"/>
        </w:rPr>
        <w:t>;</w:t>
      </w:r>
    </w:p>
    <w:p w14:paraId="52A79F11" w14:textId="77777777" w:rsidR="00DA353C" w:rsidRPr="00153AF7" w:rsidRDefault="00906B6E" w:rsidP="00153AF7">
      <w:pPr>
        <w:numPr>
          <w:ilvl w:val="1"/>
          <w:numId w:val="1"/>
        </w:numPr>
        <w:spacing w:after="0" w:line="240" w:lineRule="auto"/>
        <w:ind w:left="0" w:firstLine="0"/>
        <w:jc w:val="both"/>
        <w:rPr>
          <w:sz w:val="28"/>
          <w:szCs w:val="28"/>
        </w:rPr>
      </w:pPr>
      <w:r w:rsidRPr="00153AF7">
        <w:rPr>
          <w:sz w:val="28"/>
          <w:szCs w:val="28"/>
        </w:rPr>
        <w:t xml:space="preserve">Поставщик не вправе без письменного согласия </w:t>
      </w:r>
      <w:r w:rsidR="00C149B2">
        <w:rPr>
          <w:sz w:val="28"/>
          <w:szCs w:val="28"/>
        </w:rPr>
        <w:t>Покупателя</w:t>
      </w:r>
      <w:r w:rsidRPr="00153AF7">
        <w:rPr>
          <w:sz w:val="28"/>
          <w:szCs w:val="28"/>
        </w:rPr>
        <w:t xml:space="preserve"> передавать третьим лицам свои права, включая денежные требования, и обязанности по Договору.</w:t>
      </w:r>
    </w:p>
    <w:p w14:paraId="038E3A8D" w14:textId="77777777" w:rsidR="00DA353C" w:rsidRPr="00153AF7" w:rsidRDefault="00DA353C" w:rsidP="00153AF7">
      <w:pPr>
        <w:spacing w:after="0" w:line="240" w:lineRule="auto"/>
        <w:jc w:val="both"/>
        <w:rPr>
          <w:sz w:val="28"/>
          <w:szCs w:val="28"/>
        </w:rPr>
      </w:pPr>
    </w:p>
    <w:p w14:paraId="0268F1DE" w14:textId="77777777" w:rsidR="00DA353C" w:rsidRPr="00153AF7" w:rsidRDefault="00906B6E" w:rsidP="00153AF7">
      <w:pPr>
        <w:spacing w:after="0" w:line="240" w:lineRule="auto"/>
        <w:jc w:val="both"/>
        <w:rPr>
          <w:sz w:val="28"/>
          <w:szCs w:val="28"/>
        </w:rPr>
      </w:pPr>
      <w:r w:rsidRPr="00153AF7">
        <w:rPr>
          <w:sz w:val="28"/>
          <w:szCs w:val="28"/>
        </w:rPr>
        <w:t>Статья 14 Адреса, реквизиты и подписи Сторон</w:t>
      </w:r>
    </w:p>
    <w:tbl>
      <w:tblPr>
        <w:tblW w:w="0" w:type="auto"/>
        <w:tblInd w:w="10" w:type="dxa"/>
        <w:tblLayout w:type="fixed"/>
        <w:tblCellMar>
          <w:left w:w="10" w:type="dxa"/>
          <w:right w:w="10" w:type="dxa"/>
        </w:tblCellMar>
        <w:tblLook w:val="0000" w:firstRow="0" w:lastRow="0" w:firstColumn="0" w:lastColumn="0" w:noHBand="0" w:noVBand="0"/>
      </w:tblPr>
      <w:tblGrid>
        <w:gridCol w:w="5103"/>
        <w:gridCol w:w="5103"/>
      </w:tblGrid>
      <w:tr w:rsidR="00DA353C" w:rsidRPr="00153AF7" w14:paraId="40ECF41C" w14:textId="77777777" w:rsidTr="00482B2D">
        <w:tc>
          <w:tcPr>
            <w:tcW w:w="5103" w:type="dxa"/>
          </w:tcPr>
          <w:p w14:paraId="0F137F6F" w14:textId="77777777" w:rsidR="00DA353C" w:rsidRPr="00153AF7" w:rsidRDefault="003B534B" w:rsidP="00153AF7">
            <w:pPr>
              <w:spacing w:after="0" w:line="240" w:lineRule="auto"/>
              <w:jc w:val="both"/>
              <w:rPr>
                <w:sz w:val="28"/>
                <w:szCs w:val="28"/>
              </w:rPr>
            </w:pPr>
            <w:r>
              <w:rPr>
                <w:b/>
                <w:bCs/>
                <w:sz w:val="28"/>
                <w:szCs w:val="28"/>
              </w:rPr>
              <w:t>Покупатель</w:t>
            </w:r>
            <w:r w:rsidR="00906B6E" w:rsidRPr="00153AF7">
              <w:rPr>
                <w:b/>
                <w:bCs/>
                <w:sz w:val="28"/>
                <w:szCs w:val="28"/>
              </w:rPr>
              <w:t>:</w:t>
            </w:r>
          </w:p>
          <w:p w14:paraId="7A0C7820" w14:textId="77777777" w:rsidR="007B218A" w:rsidRDefault="00906B6E" w:rsidP="00153AF7">
            <w:pPr>
              <w:spacing w:after="0" w:line="240" w:lineRule="auto"/>
              <w:jc w:val="both"/>
              <w:rPr>
                <w:b/>
                <w:bCs/>
                <w:sz w:val="28"/>
                <w:szCs w:val="28"/>
              </w:rPr>
            </w:pPr>
            <w:r w:rsidRPr="00153AF7">
              <w:rPr>
                <w:b/>
                <w:bCs/>
                <w:sz w:val="28"/>
                <w:szCs w:val="28"/>
              </w:rPr>
              <w:t>А</w:t>
            </w:r>
            <w:r w:rsidR="007B218A">
              <w:rPr>
                <w:b/>
                <w:bCs/>
                <w:sz w:val="28"/>
                <w:szCs w:val="28"/>
              </w:rPr>
              <w:t>Н</w:t>
            </w:r>
            <w:r w:rsidRPr="00153AF7">
              <w:rPr>
                <w:b/>
                <w:bCs/>
                <w:sz w:val="28"/>
                <w:szCs w:val="28"/>
              </w:rPr>
              <w:t>О «</w:t>
            </w:r>
            <w:r w:rsidR="007B218A">
              <w:rPr>
                <w:b/>
                <w:bCs/>
                <w:sz w:val="28"/>
                <w:szCs w:val="28"/>
              </w:rPr>
              <w:t>Кинопарк</w:t>
            </w:r>
            <w:r w:rsidRPr="00153AF7">
              <w:rPr>
                <w:b/>
                <w:bCs/>
                <w:sz w:val="28"/>
                <w:szCs w:val="28"/>
              </w:rPr>
              <w:t>»</w:t>
            </w:r>
          </w:p>
          <w:p w14:paraId="4B695A50" w14:textId="77777777" w:rsidR="000D2E17" w:rsidRPr="00C33CDB" w:rsidRDefault="000D2E17" w:rsidP="000D2E17">
            <w:pPr>
              <w:spacing w:after="0" w:line="240" w:lineRule="auto"/>
              <w:ind w:firstLine="6"/>
              <w:jc w:val="both"/>
              <w:rPr>
                <w:sz w:val="24"/>
                <w:szCs w:val="24"/>
              </w:rPr>
            </w:pPr>
            <w:r w:rsidRPr="00C33CDB">
              <w:rPr>
                <w:sz w:val="24"/>
                <w:szCs w:val="24"/>
              </w:rPr>
              <w:t>Адрес</w:t>
            </w:r>
            <w:r w:rsidRPr="002A7F62">
              <w:rPr>
                <w:sz w:val="24"/>
                <w:szCs w:val="24"/>
              </w:rPr>
              <w:t xml:space="preserve"> регистрации</w:t>
            </w:r>
            <w:r w:rsidRPr="00C33CDB">
              <w:rPr>
                <w:sz w:val="24"/>
                <w:szCs w:val="24"/>
              </w:rPr>
              <w:t xml:space="preserve">: 107031, Город Москва, </w:t>
            </w:r>
            <w:proofErr w:type="spellStart"/>
            <w:proofErr w:type="gramStart"/>
            <w:r w:rsidRPr="00C33CDB">
              <w:rPr>
                <w:sz w:val="24"/>
                <w:szCs w:val="24"/>
              </w:rPr>
              <w:t>вн.тер</w:t>
            </w:r>
            <w:proofErr w:type="spellEnd"/>
            <w:proofErr w:type="gramEnd"/>
            <w:r w:rsidRPr="00C33CDB">
              <w:rPr>
                <w:sz w:val="24"/>
                <w:szCs w:val="24"/>
              </w:rPr>
              <w:t xml:space="preserve">. г. </w:t>
            </w:r>
            <w:proofErr w:type="spellStart"/>
            <w:r w:rsidRPr="00C33CDB">
              <w:rPr>
                <w:sz w:val="24"/>
                <w:szCs w:val="24"/>
              </w:rPr>
              <w:t>м.о</w:t>
            </w:r>
            <w:proofErr w:type="spellEnd"/>
            <w:r w:rsidRPr="00C33CDB">
              <w:rPr>
                <w:sz w:val="24"/>
                <w:szCs w:val="24"/>
              </w:rPr>
              <w:t xml:space="preserve">. Мещанский, </w:t>
            </w:r>
            <w:proofErr w:type="spellStart"/>
            <w:r w:rsidRPr="00C33CDB">
              <w:rPr>
                <w:sz w:val="24"/>
                <w:szCs w:val="24"/>
              </w:rPr>
              <w:t>ул</w:t>
            </w:r>
            <w:proofErr w:type="spellEnd"/>
            <w:r w:rsidRPr="00C33CDB">
              <w:rPr>
                <w:sz w:val="24"/>
                <w:szCs w:val="24"/>
              </w:rPr>
              <w:t xml:space="preserve"> Неглинная, дом 8/10, помещение 2А/1, комната 45</w:t>
            </w:r>
          </w:p>
          <w:p w14:paraId="23BA7E1D" w14:textId="77777777" w:rsidR="000D2E17" w:rsidRPr="00C33CDB" w:rsidRDefault="000D2E17" w:rsidP="000D2E17">
            <w:pPr>
              <w:spacing w:after="0" w:line="240" w:lineRule="auto"/>
              <w:ind w:firstLine="6"/>
              <w:jc w:val="both"/>
              <w:rPr>
                <w:sz w:val="24"/>
                <w:szCs w:val="24"/>
              </w:rPr>
            </w:pPr>
            <w:r w:rsidRPr="00C33CDB">
              <w:rPr>
                <w:sz w:val="24"/>
                <w:szCs w:val="24"/>
              </w:rPr>
              <w:t xml:space="preserve">ИНН: 9702067203 </w:t>
            </w:r>
          </w:p>
          <w:p w14:paraId="4484EA36" w14:textId="77777777" w:rsidR="000D2E17" w:rsidRPr="00C33CDB" w:rsidRDefault="000D2E17" w:rsidP="000D2E17">
            <w:pPr>
              <w:spacing w:after="0" w:line="240" w:lineRule="auto"/>
              <w:ind w:firstLine="6"/>
              <w:jc w:val="both"/>
              <w:rPr>
                <w:sz w:val="24"/>
                <w:szCs w:val="24"/>
              </w:rPr>
            </w:pPr>
            <w:r w:rsidRPr="00C33CDB">
              <w:rPr>
                <w:sz w:val="24"/>
                <w:szCs w:val="24"/>
              </w:rPr>
              <w:t>КПП: 770201001</w:t>
            </w:r>
          </w:p>
          <w:p w14:paraId="3A1A04FD" w14:textId="77777777" w:rsidR="000D2E17" w:rsidRPr="00C33CDB" w:rsidRDefault="000D2E17" w:rsidP="000D2E17">
            <w:pPr>
              <w:spacing w:after="0" w:line="240" w:lineRule="auto"/>
              <w:ind w:firstLine="6"/>
              <w:jc w:val="both"/>
              <w:rPr>
                <w:sz w:val="24"/>
                <w:szCs w:val="24"/>
              </w:rPr>
            </w:pPr>
            <w:r w:rsidRPr="00C33CDB">
              <w:rPr>
                <w:sz w:val="24"/>
                <w:szCs w:val="24"/>
              </w:rPr>
              <w:t>ОГРН: 1247700351194</w:t>
            </w:r>
          </w:p>
          <w:p w14:paraId="133E42EB" w14:textId="77777777" w:rsidR="00FF1708" w:rsidRDefault="000D2E17" w:rsidP="00FF1708">
            <w:pPr>
              <w:spacing w:after="0"/>
              <w:rPr>
                <w:sz w:val="24"/>
                <w:szCs w:val="24"/>
              </w:rPr>
            </w:pPr>
            <w:r w:rsidRPr="00C33CDB">
              <w:rPr>
                <w:sz w:val="24"/>
                <w:szCs w:val="24"/>
              </w:rPr>
              <w:t>Расчетный счет:</w:t>
            </w:r>
            <w:r w:rsidRPr="002A7F62">
              <w:rPr>
                <w:sz w:val="24"/>
                <w:szCs w:val="24"/>
              </w:rPr>
              <w:t xml:space="preserve"> </w:t>
            </w:r>
          </w:p>
          <w:p w14:paraId="5699DF27" w14:textId="77777777" w:rsidR="00AF1FC5" w:rsidRPr="00482B2D" w:rsidRDefault="00AF1FC5" w:rsidP="00FF1708">
            <w:pPr>
              <w:spacing w:after="0"/>
              <w:rPr>
                <w:sz w:val="24"/>
                <w:szCs w:val="24"/>
              </w:rPr>
            </w:pPr>
            <w:r w:rsidRPr="00482B2D">
              <w:rPr>
                <w:sz w:val="24"/>
                <w:szCs w:val="24"/>
              </w:rPr>
              <w:t>40703810300386000005</w:t>
            </w:r>
          </w:p>
          <w:p w14:paraId="6812B455" w14:textId="77777777" w:rsidR="00FF1708" w:rsidRPr="00FF1708" w:rsidRDefault="00FF1708" w:rsidP="00FF1708">
            <w:pPr>
              <w:spacing w:after="0"/>
              <w:rPr>
                <w:sz w:val="24"/>
                <w:szCs w:val="24"/>
              </w:rPr>
            </w:pPr>
            <w:r w:rsidRPr="00FF1708">
              <w:rPr>
                <w:sz w:val="24"/>
                <w:szCs w:val="24"/>
              </w:rPr>
              <w:t>40703810300389000002</w:t>
            </w:r>
          </w:p>
          <w:p w14:paraId="309D0090" w14:textId="77777777" w:rsidR="000D2E17" w:rsidRPr="00C33CDB" w:rsidRDefault="000D2E17" w:rsidP="000D2E17">
            <w:pPr>
              <w:spacing w:after="0" w:line="240" w:lineRule="auto"/>
              <w:ind w:firstLine="6"/>
              <w:jc w:val="both"/>
              <w:rPr>
                <w:sz w:val="24"/>
                <w:szCs w:val="24"/>
              </w:rPr>
            </w:pPr>
            <w:r w:rsidRPr="00C33CDB">
              <w:rPr>
                <w:sz w:val="24"/>
                <w:szCs w:val="24"/>
              </w:rPr>
              <w:t xml:space="preserve">Банк: Филиал "Центральный" Банка ВТБ (ПАО) </w:t>
            </w:r>
          </w:p>
          <w:p w14:paraId="122B6C6E" w14:textId="77777777" w:rsidR="000D2E17" w:rsidRPr="00C33CDB" w:rsidRDefault="000D2E17" w:rsidP="000D2E17">
            <w:pPr>
              <w:spacing w:after="0" w:line="240" w:lineRule="auto"/>
              <w:ind w:firstLine="6"/>
              <w:jc w:val="both"/>
              <w:rPr>
                <w:sz w:val="24"/>
                <w:szCs w:val="24"/>
              </w:rPr>
            </w:pPr>
            <w:r w:rsidRPr="00C33CDB">
              <w:rPr>
                <w:sz w:val="24"/>
                <w:szCs w:val="24"/>
              </w:rPr>
              <w:t xml:space="preserve">БИК: 044525411 </w:t>
            </w:r>
          </w:p>
          <w:p w14:paraId="26EB82D1" w14:textId="77777777" w:rsidR="000D2E17" w:rsidRPr="00C33CDB" w:rsidRDefault="000D2E17" w:rsidP="000D2E17">
            <w:pPr>
              <w:spacing w:after="0" w:line="240" w:lineRule="auto"/>
              <w:ind w:firstLine="6"/>
              <w:jc w:val="both"/>
              <w:rPr>
                <w:sz w:val="24"/>
                <w:szCs w:val="24"/>
              </w:rPr>
            </w:pPr>
            <w:r w:rsidRPr="00C33CDB">
              <w:rPr>
                <w:sz w:val="24"/>
                <w:szCs w:val="24"/>
              </w:rPr>
              <w:t xml:space="preserve">Корр. счет: 30101810145250000411 </w:t>
            </w:r>
          </w:p>
          <w:p w14:paraId="34065103" w14:textId="77777777" w:rsidR="007B218A" w:rsidRDefault="000D2E17" w:rsidP="00FF1708">
            <w:pPr>
              <w:spacing w:after="0" w:line="240" w:lineRule="auto"/>
              <w:jc w:val="both"/>
              <w:rPr>
                <w:b/>
                <w:bCs/>
                <w:sz w:val="28"/>
                <w:szCs w:val="28"/>
              </w:rPr>
            </w:pPr>
            <w:r w:rsidRPr="00C33CDB">
              <w:rPr>
                <w:sz w:val="24"/>
                <w:szCs w:val="24"/>
              </w:rPr>
              <w:t xml:space="preserve">Электронная почта: </w:t>
            </w:r>
            <w:r w:rsidRPr="00C33CDB">
              <w:rPr>
                <w:bCs/>
                <w:sz w:val="24"/>
                <w:szCs w:val="24"/>
              </w:rPr>
              <w:t>kinopark@culture.mos.ru</w:t>
            </w:r>
          </w:p>
          <w:p w14:paraId="715EA5B2" w14:textId="77777777" w:rsidR="00482B2D" w:rsidRDefault="00482B2D" w:rsidP="00153AF7">
            <w:pPr>
              <w:spacing w:after="0" w:line="240" w:lineRule="auto"/>
              <w:jc w:val="both"/>
              <w:rPr>
                <w:b/>
                <w:bCs/>
                <w:sz w:val="28"/>
                <w:szCs w:val="28"/>
              </w:rPr>
            </w:pPr>
          </w:p>
          <w:p w14:paraId="5707940D" w14:textId="77777777" w:rsidR="009052DA" w:rsidRDefault="009052DA" w:rsidP="00153AF7">
            <w:pPr>
              <w:spacing w:after="0" w:line="240" w:lineRule="auto"/>
              <w:jc w:val="both"/>
              <w:rPr>
                <w:b/>
                <w:bCs/>
                <w:sz w:val="28"/>
                <w:szCs w:val="28"/>
              </w:rPr>
            </w:pPr>
            <w:r>
              <w:rPr>
                <w:b/>
                <w:bCs/>
                <w:sz w:val="28"/>
                <w:szCs w:val="28"/>
              </w:rPr>
              <w:t xml:space="preserve">Первый заместитель </w:t>
            </w:r>
          </w:p>
          <w:p w14:paraId="58C79043" w14:textId="77777777" w:rsidR="007B218A" w:rsidRDefault="009052DA" w:rsidP="00153AF7">
            <w:pPr>
              <w:spacing w:after="0" w:line="240" w:lineRule="auto"/>
              <w:jc w:val="both"/>
              <w:rPr>
                <w:b/>
                <w:bCs/>
                <w:sz w:val="28"/>
                <w:szCs w:val="28"/>
              </w:rPr>
            </w:pPr>
            <w:r>
              <w:rPr>
                <w:b/>
                <w:bCs/>
                <w:sz w:val="28"/>
                <w:szCs w:val="28"/>
              </w:rPr>
              <w:t xml:space="preserve">генерального директора </w:t>
            </w:r>
          </w:p>
          <w:p w14:paraId="7AF63680" w14:textId="77777777" w:rsidR="007B218A" w:rsidRPr="007B218A" w:rsidRDefault="007B218A" w:rsidP="00FF1708">
            <w:pPr>
              <w:spacing w:after="0" w:line="240" w:lineRule="auto"/>
              <w:ind w:right="-152"/>
              <w:jc w:val="both"/>
              <w:rPr>
                <w:b/>
                <w:bCs/>
                <w:sz w:val="28"/>
                <w:szCs w:val="28"/>
              </w:rPr>
            </w:pPr>
          </w:p>
          <w:p w14:paraId="5295B65F" w14:textId="77777777" w:rsidR="00DA353C" w:rsidRPr="00153AF7" w:rsidRDefault="00DA353C" w:rsidP="00153AF7">
            <w:pPr>
              <w:spacing w:after="0" w:line="240" w:lineRule="auto"/>
              <w:jc w:val="both"/>
              <w:rPr>
                <w:sz w:val="28"/>
                <w:szCs w:val="28"/>
              </w:rPr>
            </w:pPr>
          </w:p>
          <w:p w14:paraId="54824DAD" w14:textId="77777777" w:rsidR="00DA353C" w:rsidRPr="00153AF7" w:rsidRDefault="009052DA" w:rsidP="00153AF7">
            <w:pPr>
              <w:spacing w:after="0" w:line="240" w:lineRule="auto"/>
              <w:jc w:val="both"/>
              <w:rPr>
                <w:sz w:val="28"/>
                <w:szCs w:val="28"/>
              </w:rPr>
            </w:pPr>
            <w:r w:rsidRPr="00153AF7">
              <w:rPr>
                <w:sz w:val="28"/>
                <w:szCs w:val="28"/>
              </w:rPr>
              <w:t>___________________</w:t>
            </w:r>
            <w:r>
              <w:rPr>
                <w:sz w:val="28"/>
                <w:szCs w:val="28"/>
              </w:rPr>
              <w:t>/Д.И. Малышев/</w:t>
            </w:r>
          </w:p>
          <w:p w14:paraId="25EAC6A8" w14:textId="77777777" w:rsidR="00DA353C" w:rsidRPr="00153AF7" w:rsidRDefault="00906B6E" w:rsidP="00153AF7">
            <w:pPr>
              <w:spacing w:after="0" w:line="240" w:lineRule="auto"/>
              <w:jc w:val="both"/>
              <w:rPr>
                <w:sz w:val="28"/>
                <w:szCs w:val="28"/>
              </w:rPr>
            </w:pPr>
            <w:r w:rsidRPr="00153AF7">
              <w:rPr>
                <w:sz w:val="28"/>
                <w:szCs w:val="28"/>
              </w:rPr>
              <w:t>М.П.</w:t>
            </w:r>
          </w:p>
        </w:tc>
        <w:tc>
          <w:tcPr>
            <w:tcW w:w="5103" w:type="dxa"/>
          </w:tcPr>
          <w:p w14:paraId="3AD3E895" w14:textId="77777777" w:rsidR="00DA353C" w:rsidRPr="00153AF7" w:rsidRDefault="00906B6E" w:rsidP="00FF1708">
            <w:pPr>
              <w:spacing w:after="0" w:line="240" w:lineRule="auto"/>
              <w:ind w:left="276"/>
              <w:jc w:val="both"/>
              <w:rPr>
                <w:sz w:val="28"/>
                <w:szCs w:val="28"/>
              </w:rPr>
            </w:pPr>
            <w:r w:rsidRPr="00153AF7">
              <w:rPr>
                <w:b/>
                <w:bCs/>
                <w:sz w:val="28"/>
                <w:szCs w:val="28"/>
              </w:rPr>
              <w:t>Поставщик:</w:t>
            </w:r>
          </w:p>
          <w:p w14:paraId="6E8E75E4" w14:textId="77777777" w:rsidR="00DA353C" w:rsidRPr="00153AF7" w:rsidRDefault="007B218A" w:rsidP="00FF1708">
            <w:pPr>
              <w:spacing w:after="0" w:line="240" w:lineRule="auto"/>
              <w:ind w:left="276"/>
              <w:jc w:val="both"/>
              <w:rPr>
                <w:sz w:val="28"/>
                <w:szCs w:val="28"/>
              </w:rPr>
            </w:pPr>
            <w:r>
              <w:rPr>
                <w:b/>
                <w:bCs/>
                <w:sz w:val="28"/>
                <w:szCs w:val="28"/>
              </w:rPr>
              <w:t>_______________</w:t>
            </w:r>
          </w:p>
          <w:p w14:paraId="6A4D9CE5" w14:textId="77777777" w:rsidR="00DA353C" w:rsidRDefault="00DA353C" w:rsidP="00FF1708">
            <w:pPr>
              <w:spacing w:after="0" w:line="240" w:lineRule="auto"/>
              <w:ind w:left="276"/>
              <w:jc w:val="both"/>
              <w:rPr>
                <w:sz w:val="28"/>
                <w:szCs w:val="28"/>
              </w:rPr>
            </w:pPr>
          </w:p>
          <w:p w14:paraId="3E88DAC7" w14:textId="77777777" w:rsidR="007B218A" w:rsidRDefault="007B218A" w:rsidP="00FF1708">
            <w:pPr>
              <w:spacing w:after="0" w:line="240" w:lineRule="auto"/>
              <w:ind w:left="276"/>
              <w:jc w:val="both"/>
              <w:rPr>
                <w:sz w:val="28"/>
                <w:szCs w:val="28"/>
              </w:rPr>
            </w:pPr>
          </w:p>
          <w:p w14:paraId="233DD91D" w14:textId="77777777" w:rsidR="009052DA" w:rsidRDefault="009052DA" w:rsidP="00FF1708">
            <w:pPr>
              <w:spacing w:after="0" w:line="240" w:lineRule="auto"/>
              <w:ind w:left="276"/>
              <w:jc w:val="both"/>
              <w:rPr>
                <w:sz w:val="28"/>
                <w:szCs w:val="28"/>
              </w:rPr>
            </w:pPr>
          </w:p>
          <w:p w14:paraId="16BEF8B1" w14:textId="77777777" w:rsidR="007B218A" w:rsidRDefault="007B218A" w:rsidP="009052DA">
            <w:pPr>
              <w:spacing w:after="0" w:line="240" w:lineRule="auto"/>
              <w:ind w:left="276"/>
              <w:jc w:val="both"/>
              <w:rPr>
                <w:sz w:val="28"/>
                <w:szCs w:val="28"/>
              </w:rPr>
            </w:pPr>
          </w:p>
          <w:p w14:paraId="375758E5" w14:textId="77777777" w:rsidR="007C0CBA" w:rsidRDefault="007C0CBA" w:rsidP="009052DA">
            <w:pPr>
              <w:spacing w:after="0" w:line="240" w:lineRule="auto"/>
              <w:ind w:left="276"/>
              <w:jc w:val="both"/>
              <w:rPr>
                <w:sz w:val="28"/>
                <w:szCs w:val="28"/>
              </w:rPr>
            </w:pPr>
          </w:p>
          <w:p w14:paraId="2CFA24AE" w14:textId="77777777" w:rsidR="007C0CBA" w:rsidRDefault="007C0CBA" w:rsidP="009052DA">
            <w:pPr>
              <w:spacing w:after="0" w:line="240" w:lineRule="auto"/>
              <w:ind w:left="276"/>
              <w:jc w:val="both"/>
              <w:rPr>
                <w:sz w:val="28"/>
                <w:szCs w:val="28"/>
              </w:rPr>
            </w:pPr>
          </w:p>
          <w:p w14:paraId="135DF8BC" w14:textId="77777777" w:rsidR="007C0CBA" w:rsidRDefault="007C0CBA" w:rsidP="009052DA">
            <w:pPr>
              <w:spacing w:after="0" w:line="240" w:lineRule="auto"/>
              <w:ind w:left="276"/>
              <w:jc w:val="both"/>
              <w:rPr>
                <w:sz w:val="28"/>
                <w:szCs w:val="28"/>
              </w:rPr>
            </w:pPr>
          </w:p>
          <w:p w14:paraId="171C0FC1" w14:textId="77777777" w:rsidR="007C0CBA" w:rsidRDefault="007C0CBA" w:rsidP="009052DA">
            <w:pPr>
              <w:spacing w:after="0" w:line="240" w:lineRule="auto"/>
              <w:ind w:left="276"/>
              <w:jc w:val="both"/>
              <w:rPr>
                <w:sz w:val="28"/>
                <w:szCs w:val="28"/>
              </w:rPr>
            </w:pPr>
          </w:p>
          <w:p w14:paraId="2A950F38" w14:textId="77777777" w:rsidR="007C0CBA" w:rsidRDefault="007C0CBA" w:rsidP="009052DA">
            <w:pPr>
              <w:spacing w:after="0" w:line="240" w:lineRule="auto"/>
              <w:ind w:left="276"/>
              <w:jc w:val="both"/>
              <w:rPr>
                <w:sz w:val="28"/>
                <w:szCs w:val="28"/>
              </w:rPr>
            </w:pPr>
          </w:p>
          <w:p w14:paraId="3375A259" w14:textId="77777777" w:rsidR="007C0CBA" w:rsidRDefault="007C0CBA" w:rsidP="009052DA">
            <w:pPr>
              <w:spacing w:after="0" w:line="240" w:lineRule="auto"/>
              <w:ind w:left="276"/>
              <w:jc w:val="both"/>
              <w:rPr>
                <w:sz w:val="28"/>
                <w:szCs w:val="28"/>
              </w:rPr>
            </w:pPr>
          </w:p>
          <w:p w14:paraId="42E2035A" w14:textId="77777777" w:rsidR="007C0CBA" w:rsidRDefault="007C0CBA" w:rsidP="009052DA">
            <w:pPr>
              <w:spacing w:after="0" w:line="240" w:lineRule="auto"/>
              <w:ind w:left="276"/>
              <w:jc w:val="both"/>
              <w:rPr>
                <w:sz w:val="28"/>
                <w:szCs w:val="28"/>
              </w:rPr>
            </w:pPr>
          </w:p>
          <w:p w14:paraId="73A7776C" w14:textId="77777777" w:rsidR="007C0CBA" w:rsidRDefault="007C0CBA" w:rsidP="009052DA">
            <w:pPr>
              <w:spacing w:after="0" w:line="240" w:lineRule="auto"/>
              <w:ind w:left="276"/>
              <w:jc w:val="both"/>
              <w:rPr>
                <w:sz w:val="28"/>
                <w:szCs w:val="28"/>
              </w:rPr>
            </w:pPr>
          </w:p>
          <w:p w14:paraId="7A9D615E" w14:textId="77777777" w:rsidR="00FF1708" w:rsidRDefault="00FF1708" w:rsidP="009052DA">
            <w:pPr>
              <w:spacing w:after="0" w:line="240" w:lineRule="auto"/>
              <w:ind w:left="276"/>
              <w:jc w:val="both"/>
              <w:rPr>
                <w:sz w:val="28"/>
                <w:szCs w:val="28"/>
              </w:rPr>
            </w:pPr>
          </w:p>
          <w:p w14:paraId="02AD4C29" w14:textId="77777777" w:rsidR="00FF1708" w:rsidRDefault="00FF1708" w:rsidP="00FF1708">
            <w:pPr>
              <w:spacing w:after="0" w:line="240" w:lineRule="auto"/>
              <w:jc w:val="both"/>
              <w:rPr>
                <w:sz w:val="28"/>
                <w:szCs w:val="28"/>
              </w:rPr>
            </w:pPr>
          </w:p>
          <w:p w14:paraId="4D4F81DB" w14:textId="77777777" w:rsidR="007C0CBA" w:rsidRDefault="007C0CBA" w:rsidP="00FF1708">
            <w:pPr>
              <w:spacing w:after="0" w:line="240" w:lineRule="auto"/>
              <w:ind w:left="276"/>
              <w:jc w:val="both"/>
              <w:rPr>
                <w:sz w:val="28"/>
                <w:szCs w:val="28"/>
              </w:rPr>
            </w:pPr>
          </w:p>
          <w:p w14:paraId="7E359AE7" w14:textId="77777777" w:rsidR="007B218A" w:rsidRPr="00153AF7" w:rsidRDefault="007B218A" w:rsidP="00FF1708">
            <w:pPr>
              <w:spacing w:after="0" w:line="240" w:lineRule="auto"/>
              <w:ind w:left="276"/>
              <w:jc w:val="both"/>
              <w:rPr>
                <w:sz w:val="28"/>
                <w:szCs w:val="28"/>
              </w:rPr>
            </w:pPr>
          </w:p>
          <w:p w14:paraId="698499C9" w14:textId="77777777" w:rsidR="00DA353C" w:rsidRPr="00153AF7" w:rsidRDefault="00906B6E" w:rsidP="00FF1708">
            <w:pPr>
              <w:spacing w:after="0" w:line="240" w:lineRule="auto"/>
              <w:ind w:left="276"/>
              <w:jc w:val="both"/>
              <w:rPr>
                <w:sz w:val="28"/>
                <w:szCs w:val="28"/>
              </w:rPr>
            </w:pPr>
            <w:r w:rsidRPr="00153AF7">
              <w:rPr>
                <w:sz w:val="28"/>
                <w:szCs w:val="28"/>
              </w:rPr>
              <w:t>_______________</w:t>
            </w:r>
            <w:r w:rsidR="007B218A">
              <w:rPr>
                <w:sz w:val="28"/>
                <w:szCs w:val="28"/>
              </w:rPr>
              <w:t>/_________/</w:t>
            </w:r>
          </w:p>
          <w:p w14:paraId="1F0C9641" w14:textId="77777777" w:rsidR="00DA353C" w:rsidRPr="00153AF7" w:rsidRDefault="00906B6E" w:rsidP="00FF1708">
            <w:pPr>
              <w:spacing w:after="0" w:line="240" w:lineRule="auto"/>
              <w:ind w:left="276"/>
              <w:jc w:val="both"/>
              <w:rPr>
                <w:sz w:val="28"/>
                <w:szCs w:val="28"/>
              </w:rPr>
            </w:pPr>
            <w:r w:rsidRPr="00153AF7">
              <w:rPr>
                <w:sz w:val="28"/>
                <w:szCs w:val="28"/>
              </w:rPr>
              <w:t>М.П.</w:t>
            </w:r>
          </w:p>
        </w:tc>
      </w:tr>
    </w:tbl>
    <w:p w14:paraId="5D5DAE5C" w14:textId="77777777" w:rsidR="00DA353C" w:rsidRDefault="00DA353C" w:rsidP="00153AF7">
      <w:pPr>
        <w:spacing w:after="0" w:line="240" w:lineRule="auto"/>
        <w:jc w:val="both"/>
        <w:rPr>
          <w:sz w:val="28"/>
          <w:szCs w:val="28"/>
        </w:rPr>
      </w:pPr>
    </w:p>
    <w:p w14:paraId="6DF6F79B" w14:textId="77777777" w:rsidR="00153AF7" w:rsidRDefault="00153AF7" w:rsidP="00153AF7">
      <w:pPr>
        <w:spacing w:after="0" w:line="240" w:lineRule="auto"/>
        <w:jc w:val="both"/>
        <w:rPr>
          <w:sz w:val="28"/>
          <w:szCs w:val="28"/>
        </w:rPr>
      </w:pPr>
    </w:p>
    <w:p w14:paraId="3685DCA3" w14:textId="77777777" w:rsidR="00153AF7" w:rsidRDefault="00153AF7" w:rsidP="00153AF7">
      <w:pPr>
        <w:spacing w:after="0" w:line="240" w:lineRule="auto"/>
        <w:jc w:val="both"/>
        <w:rPr>
          <w:sz w:val="28"/>
          <w:szCs w:val="28"/>
        </w:rPr>
      </w:pPr>
    </w:p>
    <w:p w14:paraId="486E1F46" w14:textId="77777777" w:rsidR="00153AF7" w:rsidRDefault="00153AF7" w:rsidP="00153AF7">
      <w:pPr>
        <w:spacing w:after="0" w:line="240" w:lineRule="auto"/>
        <w:jc w:val="both"/>
        <w:rPr>
          <w:sz w:val="28"/>
          <w:szCs w:val="28"/>
        </w:rPr>
      </w:pPr>
    </w:p>
    <w:p w14:paraId="43B293E6" w14:textId="77777777" w:rsidR="00153AF7" w:rsidRDefault="00153AF7" w:rsidP="00153AF7">
      <w:pPr>
        <w:spacing w:after="0" w:line="240" w:lineRule="auto"/>
        <w:jc w:val="both"/>
        <w:rPr>
          <w:sz w:val="28"/>
          <w:szCs w:val="28"/>
        </w:rPr>
      </w:pPr>
    </w:p>
    <w:p w14:paraId="34E0C5BB" w14:textId="77777777" w:rsidR="00153AF7" w:rsidRDefault="00153AF7" w:rsidP="00153AF7">
      <w:pPr>
        <w:spacing w:after="0" w:line="240" w:lineRule="auto"/>
        <w:jc w:val="both"/>
        <w:rPr>
          <w:sz w:val="28"/>
          <w:szCs w:val="28"/>
        </w:rPr>
      </w:pPr>
    </w:p>
    <w:p w14:paraId="2E0E7558" w14:textId="77777777" w:rsidR="00153AF7" w:rsidRDefault="00153AF7" w:rsidP="00153AF7">
      <w:pPr>
        <w:spacing w:after="0" w:line="240" w:lineRule="auto"/>
        <w:jc w:val="both"/>
        <w:rPr>
          <w:sz w:val="28"/>
          <w:szCs w:val="28"/>
        </w:rPr>
      </w:pPr>
    </w:p>
    <w:p w14:paraId="7BB885B6" w14:textId="77777777" w:rsidR="00153AF7" w:rsidRDefault="00153AF7" w:rsidP="00153AF7">
      <w:pPr>
        <w:spacing w:after="0" w:line="240" w:lineRule="auto"/>
        <w:jc w:val="both"/>
        <w:rPr>
          <w:sz w:val="28"/>
          <w:szCs w:val="28"/>
        </w:rPr>
      </w:pPr>
    </w:p>
    <w:p w14:paraId="70EE81AA" w14:textId="77777777" w:rsidR="00153AF7" w:rsidRDefault="00153AF7" w:rsidP="00153AF7">
      <w:pPr>
        <w:spacing w:after="0" w:line="240" w:lineRule="auto"/>
        <w:jc w:val="both"/>
        <w:rPr>
          <w:sz w:val="28"/>
          <w:szCs w:val="28"/>
        </w:rPr>
      </w:pPr>
    </w:p>
    <w:tbl>
      <w:tblPr>
        <w:tblW w:w="0" w:type="auto"/>
        <w:tblInd w:w="10" w:type="dxa"/>
        <w:tblCellMar>
          <w:left w:w="10" w:type="dxa"/>
          <w:right w:w="10" w:type="dxa"/>
        </w:tblCellMar>
        <w:tblLook w:val="0000" w:firstRow="0" w:lastRow="0" w:firstColumn="0" w:lastColumn="0" w:noHBand="0" w:noVBand="0"/>
      </w:tblPr>
      <w:tblGrid>
        <w:gridCol w:w="5386"/>
        <w:gridCol w:w="5424"/>
      </w:tblGrid>
      <w:tr w:rsidR="00DA353C" w:rsidRPr="00153AF7" w14:paraId="2236BAE6" w14:textId="77777777" w:rsidTr="00482B2D">
        <w:tc>
          <w:tcPr>
            <w:tcW w:w="5386" w:type="dxa"/>
          </w:tcPr>
          <w:p w14:paraId="08F13BFD" w14:textId="77777777" w:rsidR="00DA353C" w:rsidRPr="00153AF7" w:rsidRDefault="00DA353C" w:rsidP="00153AF7">
            <w:pPr>
              <w:spacing w:after="0" w:line="240" w:lineRule="auto"/>
              <w:jc w:val="both"/>
              <w:rPr>
                <w:sz w:val="28"/>
                <w:szCs w:val="28"/>
              </w:rPr>
            </w:pPr>
          </w:p>
        </w:tc>
        <w:tc>
          <w:tcPr>
            <w:tcW w:w="5424" w:type="dxa"/>
          </w:tcPr>
          <w:p w14:paraId="29971BAC" w14:textId="77777777" w:rsidR="00DA353C" w:rsidRPr="00153AF7" w:rsidRDefault="00906B6E" w:rsidP="00153AF7">
            <w:pPr>
              <w:spacing w:after="0" w:line="240" w:lineRule="auto"/>
              <w:jc w:val="both"/>
              <w:rPr>
                <w:sz w:val="28"/>
                <w:szCs w:val="28"/>
              </w:rPr>
            </w:pPr>
            <w:r w:rsidRPr="00153AF7">
              <w:rPr>
                <w:sz w:val="28"/>
                <w:szCs w:val="28"/>
              </w:rPr>
              <w:t xml:space="preserve">Приложение №1 </w:t>
            </w:r>
          </w:p>
          <w:p w14:paraId="250D6942" w14:textId="77777777" w:rsidR="00DA353C" w:rsidRPr="00153AF7" w:rsidRDefault="00906B6E" w:rsidP="00153AF7">
            <w:pPr>
              <w:spacing w:after="0" w:line="240" w:lineRule="auto"/>
              <w:jc w:val="both"/>
              <w:rPr>
                <w:sz w:val="28"/>
                <w:szCs w:val="28"/>
              </w:rPr>
            </w:pPr>
            <w:r w:rsidRPr="00153AF7">
              <w:rPr>
                <w:sz w:val="28"/>
                <w:szCs w:val="28"/>
              </w:rPr>
              <w:t>к договору №</w:t>
            </w:r>
            <w:r w:rsidR="00C437B2">
              <w:rPr>
                <w:sz w:val="28"/>
                <w:szCs w:val="28"/>
              </w:rPr>
              <w:t>_______________</w:t>
            </w:r>
          </w:p>
          <w:p w14:paraId="0E8BBF4E" w14:textId="77777777" w:rsidR="00DA353C" w:rsidRPr="00153AF7" w:rsidRDefault="00906B6E" w:rsidP="00153AF7">
            <w:pPr>
              <w:spacing w:after="0" w:line="240" w:lineRule="auto"/>
              <w:jc w:val="both"/>
              <w:rPr>
                <w:sz w:val="28"/>
                <w:szCs w:val="28"/>
              </w:rPr>
            </w:pPr>
            <w:r w:rsidRPr="00153AF7">
              <w:rPr>
                <w:sz w:val="28"/>
                <w:szCs w:val="28"/>
              </w:rPr>
              <w:t>от «</w:t>
            </w:r>
            <w:r w:rsidR="00C437B2">
              <w:rPr>
                <w:sz w:val="28"/>
                <w:szCs w:val="28"/>
              </w:rPr>
              <w:t>______</w:t>
            </w:r>
            <w:r w:rsidRPr="00153AF7">
              <w:rPr>
                <w:sz w:val="28"/>
                <w:szCs w:val="28"/>
              </w:rPr>
              <w:t xml:space="preserve">» </w:t>
            </w:r>
            <w:r w:rsidR="00482B2D">
              <w:rPr>
                <w:sz w:val="28"/>
                <w:szCs w:val="28"/>
              </w:rPr>
              <w:t>____________</w:t>
            </w:r>
            <w:r w:rsidRPr="00153AF7">
              <w:rPr>
                <w:sz w:val="28"/>
                <w:szCs w:val="28"/>
              </w:rPr>
              <w:t>.</w:t>
            </w:r>
          </w:p>
        </w:tc>
      </w:tr>
    </w:tbl>
    <w:p w14:paraId="28ACDFCD" w14:textId="77777777" w:rsidR="00DA353C" w:rsidRPr="00153AF7" w:rsidRDefault="00DA353C" w:rsidP="00153AF7">
      <w:pPr>
        <w:spacing w:after="0" w:line="240" w:lineRule="auto"/>
        <w:jc w:val="both"/>
        <w:rPr>
          <w:sz w:val="28"/>
          <w:szCs w:val="28"/>
        </w:rPr>
      </w:pPr>
    </w:p>
    <w:p w14:paraId="0B127193" w14:textId="77777777" w:rsidR="00DA353C" w:rsidRPr="00153AF7" w:rsidRDefault="00DA353C" w:rsidP="00153AF7">
      <w:pPr>
        <w:spacing w:after="0" w:line="240" w:lineRule="auto"/>
        <w:jc w:val="both"/>
        <w:rPr>
          <w:sz w:val="28"/>
          <w:szCs w:val="28"/>
        </w:rPr>
      </w:pPr>
    </w:p>
    <w:p w14:paraId="5D9BCD6C" w14:textId="77777777" w:rsidR="00DA353C" w:rsidRPr="00153AF7" w:rsidRDefault="00DA353C" w:rsidP="00153AF7">
      <w:pPr>
        <w:spacing w:after="0" w:line="240" w:lineRule="auto"/>
        <w:jc w:val="both"/>
        <w:rPr>
          <w:sz w:val="28"/>
          <w:szCs w:val="28"/>
        </w:rPr>
      </w:pPr>
    </w:p>
    <w:p w14:paraId="3D248AD7" w14:textId="77777777" w:rsidR="00DA353C" w:rsidRPr="00153AF7" w:rsidRDefault="00906B6E" w:rsidP="00153AF7">
      <w:pPr>
        <w:spacing w:after="0" w:line="240" w:lineRule="auto"/>
        <w:jc w:val="center"/>
        <w:rPr>
          <w:sz w:val="28"/>
          <w:szCs w:val="28"/>
        </w:rPr>
      </w:pPr>
      <w:r w:rsidRPr="00153AF7">
        <w:rPr>
          <w:sz w:val="28"/>
          <w:szCs w:val="28"/>
        </w:rPr>
        <w:t>ТЕХНИЧЕСКОЕ ЗАДАНИЕ</w:t>
      </w:r>
    </w:p>
    <w:p w14:paraId="3DEF3572" w14:textId="77777777" w:rsidR="00DA353C" w:rsidRPr="00153AF7" w:rsidRDefault="00D36F8C" w:rsidP="00153AF7">
      <w:pPr>
        <w:spacing w:after="0" w:line="240" w:lineRule="auto"/>
        <w:jc w:val="center"/>
        <w:rPr>
          <w:sz w:val="28"/>
          <w:szCs w:val="28"/>
        </w:rPr>
      </w:pPr>
      <w:r w:rsidRPr="00153AF7">
        <w:rPr>
          <w:sz w:val="28"/>
          <w:szCs w:val="28"/>
        </w:rPr>
        <w:t>поставк</w:t>
      </w:r>
      <w:r>
        <w:rPr>
          <w:sz w:val="28"/>
          <w:szCs w:val="28"/>
        </w:rPr>
        <w:t>а</w:t>
      </w:r>
      <w:r w:rsidRPr="00153AF7">
        <w:rPr>
          <w:sz w:val="28"/>
          <w:szCs w:val="28"/>
        </w:rPr>
        <w:t xml:space="preserve"> </w:t>
      </w:r>
      <w:r>
        <w:rPr>
          <w:sz w:val="28"/>
          <w:szCs w:val="28"/>
        </w:rPr>
        <w:t>нефтепродуктов</w:t>
      </w:r>
      <w:r w:rsidRPr="00153AF7">
        <w:rPr>
          <w:sz w:val="28"/>
          <w:szCs w:val="28"/>
        </w:rPr>
        <w:t xml:space="preserve"> по </w:t>
      </w:r>
      <w:r>
        <w:rPr>
          <w:sz w:val="28"/>
          <w:szCs w:val="28"/>
        </w:rPr>
        <w:t xml:space="preserve">регулируемым </w:t>
      </w:r>
      <w:r w:rsidRPr="00153AF7">
        <w:rPr>
          <w:sz w:val="28"/>
          <w:szCs w:val="28"/>
        </w:rPr>
        <w:t>топливным картам</w:t>
      </w:r>
    </w:p>
    <w:p w14:paraId="1CE21A00" w14:textId="77777777" w:rsidR="00DA353C" w:rsidRPr="00153AF7" w:rsidRDefault="00DA353C" w:rsidP="00153AF7">
      <w:pPr>
        <w:spacing w:after="0" w:line="240" w:lineRule="auto"/>
        <w:jc w:val="both"/>
        <w:rPr>
          <w:sz w:val="28"/>
          <w:szCs w:val="28"/>
        </w:rPr>
      </w:pPr>
    </w:p>
    <w:p w14:paraId="290C45B2" w14:textId="77777777" w:rsidR="00DA353C" w:rsidRPr="00153AF7" w:rsidRDefault="00906B6E" w:rsidP="00153AF7">
      <w:pPr>
        <w:spacing w:after="0" w:line="240" w:lineRule="auto"/>
        <w:jc w:val="both"/>
        <w:rPr>
          <w:sz w:val="28"/>
          <w:szCs w:val="28"/>
        </w:rPr>
      </w:pPr>
      <w:r w:rsidRPr="00153AF7">
        <w:rPr>
          <w:sz w:val="28"/>
          <w:szCs w:val="28"/>
        </w:rPr>
        <w:t xml:space="preserve"> 1 Общая информация об объекте закупки</w:t>
      </w:r>
    </w:p>
    <w:p w14:paraId="56DA9362" w14:textId="77777777" w:rsidR="00DA353C" w:rsidRPr="00153AF7" w:rsidRDefault="00906B6E" w:rsidP="00153AF7">
      <w:pPr>
        <w:numPr>
          <w:ilvl w:val="1"/>
          <w:numId w:val="25"/>
        </w:numPr>
        <w:spacing w:after="0" w:line="240" w:lineRule="auto"/>
        <w:ind w:left="0" w:firstLine="0"/>
        <w:jc w:val="both"/>
        <w:rPr>
          <w:sz w:val="28"/>
          <w:szCs w:val="28"/>
        </w:rPr>
      </w:pPr>
      <w:r w:rsidRPr="00153AF7">
        <w:rPr>
          <w:sz w:val="28"/>
          <w:szCs w:val="28"/>
        </w:rPr>
        <w:t xml:space="preserve">Объект закупки: </w:t>
      </w:r>
      <w:r w:rsidR="00D36F8C" w:rsidRPr="00153AF7">
        <w:rPr>
          <w:sz w:val="28"/>
          <w:szCs w:val="28"/>
        </w:rPr>
        <w:t>поставк</w:t>
      </w:r>
      <w:r w:rsidR="00D36F8C">
        <w:rPr>
          <w:sz w:val="28"/>
          <w:szCs w:val="28"/>
        </w:rPr>
        <w:t>а</w:t>
      </w:r>
      <w:r w:rsidR="00D36F8C" w:rsidRPr="00153AF7">
        <w:rPr>
          <w:sz w:val="28"/>
          <w:szCs w:val="28"/>
        </w:rPr>
        <w:t xml:space="preserve"> </w:t>
      </w:r>
      <w:r w:rsidR="00D36F8C">
        <w:rPr>
          <w:sz w:val="28"/>
          <w:szCs w:val="28"/>
        </w:rPr>
        <w:t>нефтепродуктов</w:t>
      </w:r>
      <w:r w:rsidR="00D36F8C" w:rsidRPr="00153AF7">
        <w:rPr>
          <w:sz w:val="28"/>
          <w:szCs w:val="28"/>
        </w:rPr>
        <w:t xml:space="preserve"> по </w:t>
      </w:r>
      <w:r w:rsidR="00D36F8C">
        <w:rPr>
          <w:sz w:val="28"/>
          <w:szCs w:val="28"/>
        </w:rPr>
        <w:t xml:space="preserve">регулируемым </w:t>
      </w:r>
      <w:r w:rsidR="00D36F8C" w:rsidRPr="00153AF7">
        <w:rPr>
          <w:sz w:val="28"/>
          <w:szCs w:val="28"/>
        </w:rPr>
        <w:t>топливным картам</w:t>
      </w:r>
      <w:r w:rsidRPr="00153AF7">
        <w:rPr>
          <w:sz w:val="28"/>
          <w:szCs w:val="28"/>
        </w:rPr>
        <w:t>.</w:t>
      </w:r>
    </w:p>
    <w:p w14:paraId="1A54E8A7" w14:textId="77777777" w:rsidR="00DA353C" w:rsidRPr="00153AF7" w:rsidRDefault="00906B6E" w:rsidP="00153AF7">
      <w:pPr>
        <w:numPr>
          <w:ilvl w:val="1"/>
          <w:numId w:val="25"/>
        </w:numPr>
        <w:spacing w:after="0" w:line="240" w:lineRule="auto"/>
        <w:ind w:left="0" w:firstLine="0"/>
        <w:jc w:val="both"/>
        <w:rPr>
          <w:sz w:val="28"/>
          <w:szCs w:val="28"/>
        </w:rPr>
      </w:pPr>
      <w:r w:rsidRPr="00153AF7">
        <w:rPr>
          <w:sz w:val="28"/>
          <w:szCs w:val="28"/>
        </w:rPr>
        <w:t>Код и наименование позиции Классификатора предметов государственного заказа: 01.10.01.01.01</w:t>
      </w:r>
    </w:p>
    <w:p w14:paraId="466DFE2C" w14:textId="77777777" w:rsidR="00DA353C" w:rsidRDefault="00906B6E" w:rsidP="00153AF7">
      <w:pPr>
        <w:spacing w:after="0" w:line="240" w:lineRule="auto"/>
        <w:jc w:val="both"/>
        <w:rPr>
          <w:sz w:val="28"/>
          <w:szCs w:val="28"/>
        </w:rPr>
      </w:pPr>
      <w:r w:rsidRPr="00153AF7">
        <w:rPr>
          <w:sz w:val="28"/>
          <w:szCs w:val="28"/>
        </w:rPr>
        <w:t xml:space="preserve">- </w:t>
      </w:r>
      <w:r w:rsidR="004679AF">
        <w:rPr>
          <w:sz w:val="28"/>
          <w:szCs w:val="28"/>
        </w:rPr>
        <w:t>НЕФТЕПРОДУКТЫ</w:t>
      </w:r>
      <w:r w:rsidRPr="00153AF7">
        <w:rPr>
          <w:sz w:val="28"/>
          <w:szCs w:val="28"/>
        </w:rPr>
        <w:t>Ы/ОБОРУДОВАНИЕ ЭНЕРГЕТИЧЕСКОЕ, ОСВЕТИТЕЛЬНЫЕ ПРИБОРЫ, ГОРЮЧЕ- СМАЗОЧНЫЕ МАТЕРИАЛЫ/МАТЕРИАЛЫ ГОРЮЧЕ-СМАЗОЧНЫЕ/ТОПЛИВО/БЕНЗИН АВТОМОБИЛЬНЫЙ (РОЗНИЧНАЯ РЕАЛИЗАЦИЯ)</w:t>
      </w:r>
    </w:p>
    <w:p w14:paraId="04BCBDF9" w14:textId="77777777" w:rsidR="00C72827" w:rsidRDefault="00C72827" w:rsidP="00C72827">
      <w:pPr>
        <w:spacing w:after="0" w:line="240" w:lineRule="auto"/>
        <w:jc w:val="both"/>
        <w:rPr>
          <w:sz w:val="28"/>
          <w:szCs w:val="28"/>
        </w:rPr>
      </w:pPr>
      <w:r>
        <w:rPr>
          <w:sz w:val="28"/>
          <w:szCs w:val="28"/>
        </w:rPr>
        <w:t>01.10.01.01.02</w:t>
      </w:r>
    </w:p>
    <w:p w14:paraId="57D0A0B8" w14:textId="77777777" w:rsidR="00C72827" w:rsidRPr="00153AF7" w:rsidRDefault="00C72827" w:rsidP="00C72827">
      <w:pPr>
        <w:spacing w:after="0" w:line="240" w:lineRule="auto"/>
        <w:jc w:val="both"/>
        <w:rPr>
          <w:sz w:val="28"/>
          <w:szCs w:val="28"/>
        </w:rPr>
      </w:pPr>
      <w:r>
        <w:rPr>
          <w:sz w:val="28"/>
          <w:szCs w:val="28"/>
        </w:rPr>
        <w:t xml:space="preserve">- </w:t>
      </w:r>
      <w:r w:rsidR="004679AF">
        <w:rPr>
          <w:sz w:val="28"/>
          <w:szCs w:val="28"/>
        </w:rPr>
        <w:t>НЕФТЕПРОДУКТЫ</w:t>
      </w:r>
      <w:r>
        <w:rPr>
          <w:sz w:val="28"/>
          <w:szCs w:val="28"/>
        </w:rPr>
        <w:t>Ы/ОБОРУДОВАНИЕ ЭНЕРГЕТИЧЕСКОЕ, ОСВЕТИТЕЛЬНЫЕ ПРИБОРЫ, ГОРЮЧЕ- СМАЗОЧНЫЕ МАТЕРИАЛЫ/МАТЕРИАЛЫ ГОРЮЧЕ-СМАЗОЧНЫЕ/ТОПЛИВО/Т</w:t>
      </w:r>
      <w:r w:rsidR="004679AF">
        <w:rPr>
          <w:sz w:val="28"/>
          <w:szCs w:val="28"/>
        </w:rPr>
        <w:t>ОПЛИВО ДИЗЕЛЬНОЕ</w:t>
      </w:r>
      <w:r>
        <w:rPr>
          <w:sz w:val="28"/>
          <w:szCs w:val="28"/>
        </w:rPr>
        <w:t xml:space="preserve"> (РОЗНИЧНАЯ РЕАЛИЗАЦИЯ)</w:t>
      </w:r>
    </w:p>
    <w:p w14:paraId="79B29393" w14:textId="77777777" w:rsidR="00DA353C" w:rsidRPr="00153AF7" w:rsidRDefault="00906B6E" w:rsidP="00153AF7">
      <w:pPr>
        <w:numPr>
          <w:ilvl w:val="1"/>
          <w:numId w:val="25"/>
        </w:numPr>
        <w:spacing w:after="0" w:line="240" w:lineRule="auto"/>
        <w:ind w:left="0" w:firstLine="0"/>
        <w:jc w:val="both"/>
        <w:rPr>
          <w:sz w:val="28"/>
          <w:szCs w:val="28"/>
        </w:rPr>
      </w:pPr>
      <w:r w:rsidRPr="00153AF7">
        <w:rPr>
          <w:sz w:val="28"/>
          <w:szCs w:val="28"/>
        </w:rPr>
        <w:t>Наименование позиции Справочника предметов государственного заказа: согласно Приложению 1.</w:t>
      </w:r>
    </w:p>
    <w:p w14:paraId="52D45B59" w14:textId="77777777" w:rsidR="00DA353C" w:rsidRPr="00153AF7" w:rsidRDefault="00906B6E" w:rsidP="00153AF7">
      <w:pPr>
        <w:numPr>
          <w:ilvl w:val="1"/>
          <w:numId w:val="25"/>
        </w:numPr>
        <w:spacing w:after="0" w:line="240" w:lineRule="auto"/>
        <w:ind w:left="0" w:firstLine="0"/>
        <w:jc w:val="both"/>
        <w:rPr>
          <w:sz w:val="28"/>
          <w:szCs w:val="28"/>
        </w:rPr>
      </w:pPr>
      <w:r w:rsidRPr="00153AF7">
        <w:rPr>
          <w:sz w:val="28"/>
          <w:szCs w:val="28"/>
        </w:rPr>
        <w:t xml:space="preserve">Количество </w:t>
      </w:r>
      <w:r w:rsidR="00CA6776">
        <w:rPr>
          <w:sz w:val="28"/>
          <w:szCs w:val="28"/>
        </w:rPr>
        <w:t>нефтепродуктов</w:t>
      </w:r>
      <w:r w:rsidRPr="00153AF7">
        <w:rPr>
          <w:sz w:val="28"/>
          <w:szCs w:val="28"/>
        </w:rPr>
        <w:t>: согласно Приложению 1.</w:t>
      </w:r>
    </w:p>
    <w:p w14:paraId="37C1435E" w14:textId="77777777" w:rsidR="00DA353C" w:rsidRPr="00153AF7" w:rsidRDefault="00906B6E" w:rsidP="00153AF7">
      <w:pPr>
        <w:numPr>
          <w:ilvl w:val="1"/>
          <w:numId w:val="25"/>
        </w:numPr>
        <w:spacing w:after="0" w:line="240" w:lineRule="auto"/>
        <w:ind w:left="0" w:firstLine="0"/>
        <w:jc w:val="both"/>
        <w:rPr>
          <w:sz w:val="28"/>
          <w:szCs w:val="28"/>
        </w:rPr>
      </w:pPr>
      <w:r w:rsidRPr="00153AF7">
        <w:rPr>
          <w:sz w:val="28"/>
          <w:szCs w:val="28"/>
        </w:rPr>
        <w:t xml:space="preserve">Срок поставки </w:t>
      </w:r>
      <w:r w:rsidR="00CA6776">
        <w:rPr>
          <w:sz w:val="28"/>
          <w:szCs w:val="28"/>
        </w:rPr>
        <w:t>нефтепродуктов</w:t>
      </w:r>
      <w:r w:rsidRPr="00153AF7">
        <w:rPr>
          <w:sz w:val="28"/>
          <w:szCs w:val="28"/>
        </w:rPr>
        <w:t>: согласно Приложению 1.</w:t>
      </w:r>
    </w:p>
    <w:p w14:paraId="0C42456B" w14:textId="77777777" w:rsidR="00DA353C" w:rsidRPr="00153AF7" w:rsidRDefault="00906B6E" w:rsidP="00153AF7">
      <w:pPr>
        <w:numPr>
          <w:ilvl w:val="1"/>
          <w:numId w:val="25"/>
        </w:numPr>
        <w:spacing w:after="0" w:line="240" w:lineRule="auto"/>
        <w:ind w:left="0" w:firstLine="0"/>
        <w:jc w:val="both"/>
        <w:rPr>
          <w:sz w:val="28"/>
          <w:szCs w:val="28"/>
        </w:rPr>
      </w:pPr>
      <w:r w:rsidRPr="00153AF7">
        <w:rPr>
          <w:sz w:val="28"/>
          <w:szCs w:val="28"/>
        </w:rPr>
        <w:t xml:space="preserve">Место поставки </w:t>
      </w:r>
      <w:r w:rsidR="00CA6776">
        <w:rPr>
          <w:sz w:val="28"/>
          <w:szCs w:val="28"/>
        </w:rPr>
        <w:t>нефтепродуктов</w:t>
      </w:r>
      <w:r w:rsidRPr="00153AF7">
        <w:rPr>
          <w:sz w:val="28"/>
          <w:szCs w:val="28"/>
        </w:rPr>
        <w:t xml:space="preserve"> по регулируемым топливным картам: согласно Приложению 2.</w:t>
      </w:r>
    </w:p>
    <w:p w14:paraId="656DCC4C" w14:textId="77777777" w:rsidR="00DA353C" w:rsidRPr="00153AF7" w:rsidRDefault="00906B6E" w:rsidP="00153AF7">
      <w:pPr>
        <w:numPr>
          <w:ilvl w:val="1"/>
          <w:numId w:val="25"/>
        </w:numPr>
        <w:spacing w:after="0" w:line="240" w:lineRule="auto"/>
        <w:ind w:left="0" w:firstLine="0"/>
        <w:jc w:val="both"/>
        <w:rPr>
          <w:sz w:val="28"/>
          <w:szCs w:val="28"/>
        </w:rPr>
      </w:pPr>
      <w:r w:rsidRPr="00153AF7">
        <w:rPr>
          <w:sz w:val="28"/>
          <w:szCs w:val="28"/>
        </w:rPr>
        <w:t>Приложения к техническому заданию:</w:t>
      </w:r>
    </w:p>
    <w:p w14:paraId="404362D1" w14:textId="77777777" w:rsidR="00DA353C" w:rsidRPr="00153AF7" w:rsidRDefault="00906B6E" w:rsidP="00153AF7">
      <w:pPr>
        <w:numPr>
          <w:ilvl w:val="2"/>
          <w:numId w:val="25"/>
        </w:numPr>
        <w:spacing w:after="0" w:line="240" w:lineRule="auto"/>
        <w:ind w:left="0" w:firstLine="0"/>
        <w:jc w:val="both"/>
        <w:rPr>
          <w:sz w:val="28"/>
          <w:szCs w:val="28"/>
        </w:rPr>
      </w:pPr>
      <w:r w:rsidRPr="00153AF7">
        <w:rPr>
          <w:sz w:val="28"/>
          <w:szCs w:val="28"/>
        </w:rPr>
        <w:t>Приложение 1 – Перечень объектов закупки;</w:t>
      </w:r>
    </w:p>
    <w:p w14:paraId="7432B248" w14:textId="77777777" w:rsidR="00DA353C" w:rsidRPr="00153AF7" w:rsidRDefault="00906B6E" w:rsidP="00153AF7">
      <w:pPr>
        <w:numPr>
          <w:ilvl w:val="2"/>
          <w:numId w:val="25"/>
        </w:numPr>
        <w:spacing w:after="0" w:line="240" w:lineRule="auto"/>
        <w:ind w:left="0" w:firstLine="0"/>
        <w:jc w:val="both"/>
        <w:rPr>
          <w:sz w:val="28"/>
          <w:szCs w:val="28"/>
        </w:rPr>
      </w:pPr>
      <w:r w:rsidRPr="00153AF7">
        <w:rPr>
          <w:sz w:val="28"/>
          <w:szCs w:val="28"/>
        </w:rPr>
        <w:t>Приложение 2 - Перечень АЗС.</w:t>
      </w:r>
    </w:p>
    <w:p w14:paraId="57EE6380" w14:textId="77777777" w:rsidR="00DA353C" w:rsidRPr="00153AF7" w:rsidRDefault="00906B6E" w:rsidP="00153AF7">
      <w:pPr>
        <w:numPr>
          <w:ilvl w:val="2"/>
          <w:numId w:val="25"/>
        </w:numPr>
        <w:spacing w:after="0" w:line="240" w:lineRule="auto"/>
        <w:ind w:left="0" w:firstLine="0"/>
        <w:jc w:val="both"/>
        <w:rPr>
          <w:sz w:val="28"/>
          <w:szCs w:val="28"/>
        </w:rPr>
      </w:pPr>
      <w:r w:rsidRPr="00153AF7">
        <w:rPr>
          <w:sz w:val="28"/>
          <w:szCs w:val="28"/>
        </w:rPr>
        <w:t>Приложение 3 – Акт приема-передачи регулируемых топливных карт.</w:t>
      </w:r>
    </w:p>
    <w:p w14:paraId="6F6BFC57" w14:textId="77777777" w:rsidR="00BA4DAE" w:rsidRDefault="00906B6E" w:rsidP="00153AF7">
      <w:pPr>
        <w:spacing w:after="0" w:line="240" w:lineRule="auto"/>
        <w:jc w:val="both"/>
        <w:rPr>
          <w:sz w:val="28"/>
          <w:szCs w:val="28"/>
        </w:rPr>
      </w:pPr>
      <w:r w:rsidRPr="00153AF7">
        <w:rPr>
          <w:sz w:val="28"/>
          <w:szCs w:val="28"/>
        </w:rPr>
        <w:t>ТЕРМИНЫ И ОПРЕДЕЛЕНИЯ:</w:t>
      </w:r>
    </w:p>
    <w:p w14:paraId="1CBC8374" w14:textId="77777777" w:rsidR="00DA353C" w:rsidRPr="00153AF7" w:rsidRDefault="00906B6E" w:rsidP="00153AF7">
      <w:pPr>
        <w:spacing w:after="0" w:line="240" w:lineRule="auto"/>
        <w:jc w:val="both"/>
        <w:rPr>
          <w:sz w:val="28"/>
          <w:szCs w:val="28"/>
        </w:rPr>
      </w:pPr>
      <w:r w:rsidRPr="00153AF7">
        <w:rPr>
          <w:sz w:val="28"/>
          <w:szCs w:val="28"/>
        </w:rPr>
        <w:t xml:space="preserve"> АЗС</w:t>
      </w:r>
      <w:r w:rsidR="00BA4DAE">
        <w:rPr>
          <w:sz w:val="28"/>
          <w:szCs w:val="28"/>
        </w:rPr>
        <w:t xml:space="preserve"> </w:t>
      </w:r>
      <w:r w:rsidR="00222DCC">
        <w:rPr>
          <w:sz w:val="28"/>
          <w:szCs w:val="28"/>
        </w:rPr>
        <w:t>— это</w:t>
      </w:r>
      <w:r w:rsidRPr="00153AF7">
        <w:rPr>
          <w:sz w:val="28"/>
          <w:szCs w:val="28"/>
        </w:rPr>
        <w:t xml:space="preserve"> автозаправочная станция/автозаправочный комплекс, автомобильная заправочная станция и любая другая точка обслуживания, на которой осуществляется реализация топлива Держателям карт.</w:t>
      </w:r>
    </w:p>
    <w:p w14:paraId="070BB7B6" w14:textId="77777777" w:rsidR="00DA353C" w:rsidRPr="00153AF7" w:rsidRDefault="00906B6E" w:rsidP="00153AF7">
      <w:pPr>
        <w:spacing w:after="0" w:line="240" w:lineRule="auto"/>
        <w:jc w:val="both"/>
        <w:rPr>
          <w:sz w:val="28"/>
          <w:szCs w:val="28"/>
        </w:rPr>
      </w:pPr>
      <w:r w:rsidRPr="00153AF7">
        <w:rPr>
          <w:sz w:val="28"/>
          <w:szCs w:val="28"/>
        </w:rPr>
        <w:t>Терминальный чек – документ (чек), выдаваемый Оператором точки обслуживания Держателю Карты при заправке автотранспортного средства, содержащий информацию об операции по Карте.</w:t>
      </w:r>
    </w:p>
    <w:p w14:paraId="679367EE" w14:textId="77777777" w:rsidR="00DA353C" w:rsidRPr="00153AF7" w:rsidRDefault="00906B6E" w:rsidP="00153AF7">
      <w:pPr>
        <w:spacing w:after="0" w:line="240" w:lineRule="auto"/>
        <w:jc w:val="both"/>
        <w:rPr>
          <w:sz w:val="28"/>
          <w:szCs w:val="28"/>
        </w:rPr>
      </w:pPr>
      <w:r w:rsidRPr="00153AF7">
        <w:rPr>
          <w:sz w:val="28"/>
          <w:szCs w:val="28"/>
        </w:rPr>
        <w:t xml:space="preserve">Регулируемая топливная карта – микропроцессорная пластиковая карта, которая является бездокументарным основанием для отпуска топлива в рамках </w:t>
      </w:r>
      <w:r w:rsidR="0065339D">
        <w:rPr>
          <w:sz w:val="28"/>
          <w:szCs w:val="28"/>
        </w:rPr>
        <w:t>Договора</w:t>
      </w:r>
      <w:r w:rsidRPr="00153AF7">
        <w:rPr>
          <w:sz w:val="28"/>
          <w:szCs w:val="28"/>
        </w:rPr>
        <w:t xml:space="preserve"> и техническим средством учета отпуска топлива. Карта имеет уникальный номер и встроенный микропроцессор, в память которого записывается информация о </w:t>
      </w:r>
      <w:r w:rsidR="003B534B">
        <w:rPr>
          <w:sz w:val="28"/>
          <w:szCs w:val="28"/>
        </w:rPr>
        <w:t>Покупател</w:t>
      </w:r>
      <w:r w:rsidRPr="00153AF7">
        <w:rPr>
          <w:sz w:val="28"/>
          <w:szCs w:val="28"/>
        </w:rPr>
        <w:t xml:space="preserve">е и топливе. Карта не является платежным средством. Держатель Карты – представитель </w:t>
      </w:r>
      <w:r w:rsidR="00C149B2">
        <w:rPr>
          <w:sz w:val="28"/>
          <w:szCs w:val="28"/>
        </w:rPr>
        <w:t>Покупателя</w:t>
      </w:r>
      <w:r w:rsidRPr="00153AF7">
        <w:rPr>
          <w:sz w:val="28"/>
          <w:szCs w:val="28"/>
        </w:rPr>
        <w:t xml:space="preserve">, осуществляющий потребление топлива в рамках </w:t>
      </w:r>
      <w:r w:rsidR="0065339D">
        <w:rPr>
          <w:sz w:val="28"/>
          <w:szCs w:val="28"/>
        </w:rPr>
        <w:t>Договора</w:t>
      </w:r>
      <w:r w:rsidRPr="00153AF7">
        <w:rPr>
          <w:sz w:val="28"/>
          <w:szCs w:val="28"/>
        </w:rPr>
        <w:t>.</w:t>
      </w:r>
    </w:p>
    <w:p w14:paraId="1D06F2C0" w14:textId="77777777" w:rsidR="00DA353C" w:rsidRPr="00153AF7" w:rsidRDefault="00906B6E" w:rsidP="00153AF7">
      <w:pPr>
        <w:spacing w:after="0" w:line="240" w:lineRule="auto"/>
        <w:jc w:val="both"/>
        <w:rPr>
          <w:sz w:val="28"/>
          <w:szCs w:val="28"/>
        </w:rPr>
      </w:pPr>
      <w:r w:rsidRPr="00153AF7">
        <w:rPr>
          <w:sz w:val="28"/>
          <w:szCs w:val="28"/>
        </w:rPr>
        <w:t>ПИН-код топливной карты – персональный идентификационный пароль, присваиваемый каждой топливной карте для идентификации законного держателя топливной карты.</w:t>
      </w:r>
    </w:p>
    <w:p w14:paraId="2E9B68B2" w14:textId="77777777" w:rsidR="00DA353C" w:rsidRPr="00153AF7" w:rsidRDefault="00906B6E" w:rsidP="00153AF7">
      <w:pPr>
        <w:numPr>
          <w:ilvl w:val="0"/>
          <w:numId w:val="24"/>
        </w:numPr>
        <w:spacing w:after="0" w:line="240" w:lineRule="auto"/>
        <w:ind w:left="0" w:firstLine="0"/>
        <w:jc w:val="both"/>
        <w:rPr>
          <w:sz w:val="28"/>
          <w:szCs w:val="28"/>
        </w:rPr>
      </w:pPr>
      <w:r w:rsidRPr="00153AF7">
        <w:rPr>
          <w:sz w:val="28"/>
          <w:szCs w:val="28"/>
        </w:rPr>
        <w:t xml:space="preserve">Стандарт </w:t>
      </w:r>
      <w:r w:rsidR="00CA6776">
        <w:rPr>
          <w:sz w:val="28"/>
          <w:szCs w:val="28"/>
        </w:rPr>
        <w:t>нефтепродуктов</w:t>
      </w:r>
    </w:p>
    <w:p w14:paraId="1B0C504E"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lastRenderedPageBreak/>
        <w:t xml:space="preserve">Для взаимодействия с </w:t>
      </w:r>
      <w:r w:rsidR="00C149B2">
        <w:rPr>
          <w:sz w:val="28"/>
          <w:szCs w:val="28"/>
        </w:rPr>
        <w:t>Покупателем</w:t>
      </w:r>
      <w:r w:rsidRPr="00153AF7">
        <w:rPr>
          <w:sz w:val="28"/>
          <w:szCs w:val="28"/>
        </w:rPr>
        <w:t xml:space="preserve"> Поставщик обязан в течение 1 (одного) рабочего дня с даты заключения </w:t>
      </w:r>
      <w:r w:rsidR="0065339D">
        <w:rPr>
          <w:sz w:val="28"/>
          <w:szCs w:val="28"/>
        </w:rPr>
        <w:t>Договора</w:t>
      </w:r>
      <w:r w:rsidRPr="00153AF7">
        <w:rPr>
          <w:sz w:val="28"/>
          <w:szCs w:val="28"/>
        </w:rPr>
        <w:t xml:space="preserve"> назначить ответственное контактное лицо, выделить номер телефона, номер факса, а также адрес электронной почты для приема данных (запросов, заявок) в электронной форме и уведомить об этом </w:t>
      </w:r>
      <w:r w:rsidR="00C149B2">
        <w:rPr>
          <w:sz w:val="28"/>
          <w:szCs w:val="28"/>
        </w:rPr>
        <w:t>Покупателя</w:t>
      </w:r>
      <w:r w:rsidRPr="00153AF7">
        <w:rPr>
          <w:sz w:val="28"/>
          <w:szCs w:val="28"/>
        </w:rPr>
        <w:t xml:space="preserve"> согласно требованиям статьи </w:t>
      </w:r>
      <w:r w:rsidR="0065339D">
        <w:rPr>
          <w:sz w:val="28"/>
          <w:szCs w:val="28"/>
        </w:rPr>
        <w:t>Договора</w:t>
      </w:r>
      <w:r w:rsidRPr="00153AF7">
        <w:rPr>
          <w:sz w:val="28"/>
          <w:szCs w:val="28"/>
        </w:rPr>
        <w:t xml:space="preserve"> «Прочие условия». Об изменении контактной информации ответственного лица Поставщик обязан уведомить </w:t>
      </w:r>
      <w:r w:rsidR="00C149B2">
        <w:rPr>
          <w:sz w:val="28"/>
          <w:szCs w:val="28"/>
        </w:rPr>
        <w:t>Покупателя</w:t>
      </w:r>
      <w:r w:rsidRPr="00153AF7">
        <w:rPr>
          <w:sz w:val="28"/>
          <w:szCs w:val="28"/>
        </w:rPr>
        <w:t xml:space="preserve"> в течение 1 (одного) рабочего дня со дня возникновения таких изменений.</w:t>
      </w:r>
    </w:p>
    <w:p w14:paraId="4271796E"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Поставщик обеспечивает:</w:t>
      </w:r>
    </w:p>
    <w:p w14:paraId="164C5A8A" w14:textId="77777777" w:rsidR="00DA353C" w:rsidRPr="00153AF7" w:rsidRDefault="00906B6E" w:rsidP="00153AF7">
      <w:pPr>
        <w:numPr>
          <w:ilvl w:val="2"/>
          <w:numId w:val="24"/>
        </w:numPr>
        <w:spacing w:after="0" w:line="240" w:lineRule="auto"/>
        <w:ind w:left="0" w:firstLine="0"/>
        <w:jc w:val="both"/>
        <w:rPr>
          <w:sz w:val="28"/>
          <w:szCs w:val="28"/>
        </w:rPr>
      </w:pPr>
      <w:r w:rsidRPr="00153AF7">
        <w:rPr>
          <w:sz w:val="28"/>
          <w:szCs w:val="28"/>
        </w:rPr>
        <w:t xml:space="preserve">возможность заправлять автотранспорт </w:t>
      </w:r>
      <w:r w:rsidR="00C149B2">
        <w:rPr>
          <w:sz w:val="28"/>
          <w:szCs w:val="28"/>
        </w:rPr>
        <w:t>Покупателя</w:t>
      </w:r>
      <w:r w:rsidRPr="00153AF7">
        <w:rPr>
          <w:sz w:val="28"/>
          <w:szCs w:val="28"/>
        </w:rPr>
        <w:t xml:space="preserve"> в сети АЗС города Москвы</w:t>
      </w:r>
      <w:r w:rsidR="0093170A">
        <w:rPr>
          <w:sz w:val="28"/>
          <w:szCs w:val="28"/>
        </w:rPr>
        <w:t xml:space="preserve"> и Московской области</w:t>
      </w:r>
      <w:r w:rsidRPr="00153AF7">
        <w:rPr>
          <w:sz w:val="28"/>
          <w:szCs w:val="28"/>
        </w:rPr>
        <w:t xml:space="preserve"> в соответствии с Приложением 1 "Перечень объектов закупки" посредством регулируемой топливной карты;</w:t>
      </w:r>
    </w:p>
    <w:p w14:paraId="0A3A10FD"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Поставщик обеспечивает поставку топлива в соответствии с нормативными документами, указанными в разделе 6 настоящего Технического задания.</w:t>
      </w:r>
    </w:p>
    <w:p w14:paraId="70AA7DDE"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 xml:space="preserve">Поставщик поставляет топливо в соответствии со следующими критериями по предельной температуре </w:t>
      </w:r>
      <w:proofErr w:type="spellStart"/>
      <w:r w:rsidRPr="00153AF7">
        <w:rPr>
          <w:sz w:val="28"/>
          <w:szCs w:val="28"/>
        </w:rPr>
        <w:t>фильтруемости</w:t>
      </w:r>
      <w:proofErr w:type="spellEnd"/>
      <w:r w:rsidRPr="00153AF7">
        <w:rPr>
          <w:sz w:val="28"/>
          <w:szCs w:val="28"/>
        </w:rPr>
        <w:t>:</w:t>
      </w:r>
    </w:p>
    <w:p w14:paraId="57ABA42F" w14:textId="77777777" w:rsidR="00DA353C" w:rsidRPr="00153AF7" w:rsidRDefault="00906B6E" w:rsidP="00153AF7">
      <w:pPr>
        <w:numPr>
          <w:ilvl w:val="0"/>
          <w:numId w:val="23"/>
        </w:numPr>
        <w:spacing w:after="0" w:line="240" w:lineRule="auto"/>
        <w:ind w:left="0" w:firstLine="0"/>
        <w:jc w:val="both"/>
        <w:rPr>
          <w:sz w:val="28"/>
          <w:szCs w:val="28"/>
        </w:rPr>
      </w:pPr>
      <w:r w:rsidRPr="00153AF7">
        <w:rPr>
          <w:sz w:val="28"/>
          <w:szCs w:val="28"/>
        </w:rPr>
        <w:t>летний период: с 1 мая по 30 сентября;</w:t>
      </w:r>
    </w:p>
    <w:p w14:paraId="6EC686B3" w14:textId="77777777" w:rsidR="00DA353C" w:rsidRPr="00153AF7" w:rsidRDefault="00906B6E" w:rsidP="00153AF7">
      <w:pPr>
        <w:numPr>
          <w:ilvl w:val="0"/>
          <w:numId w:val="23"/>
        </w:numPr>
        <w:spacing w:after="0" w:line="240" w:lineRule="auto"/>
        <w:ind w:left="0" w:firstLine="0"/>
        <w:jc w:val="both"/>
        <w:rPr>
          <w:sz w:val="28"/>
          <w:szCs w:val="28"/>
        </w:rPr>
      </w:pPr>
      <w:r w:rsidRPr="00153AF7">
        <w:rPr>
          <w:sz w:val="28"/>
          <w:szCs w:val="28"/>
        </w:rPr>
        <w:t>переходные периоды (весенний/осенний): с 1 по 30 апреля; с 1 по 31 октября;</w:t>
      </w:r>
    </w:p>
    <w:p w14:paraId="512A62E2" w14:textId="77777777" w:rsidR="00DA353C" w:rsidRPr="00153AF7" w:rsidRDefault="00906B6E" w:rsidP="00153AF7">
      <w:pPr>
        <w:numPr>
          <w:ilvl w:val="0"/>
          <w:numId w:val="23"/>
        </w:numPr>
        <w:spacing w:after="0" w:line="240" w:lineRule="auto"/>
        <w:ind w:left="0" w:firstLine="0"/>
        <w:jc w:val="both"/>
        <w:rPr>
          <w:sz w:val="28"/>
          <w:szCs w:val="28"/>
        </w:rPr>
      </w:pPr>
      <w:r w:rsidRPr="00153AF7">
        <w:rPr>
          <w:sz w:val="28"/>
          <w:szCs w:val="28"/>
        </w:rPr>
        <w:t>зимний период: с 1 ноября по 31 марта.</w:t>
      </w:r>
    </w:p>
    <w:p w14:paraId="62205AA1" w14:textId="77777777" w:rsidR="00DA353C" w:rsidRPr="00153AA4" w:rsidRDefault="00906B6E" w:rsidP="00153AA4">
      <w:pPr>
        <w:numPr>
          <w:ilvl w:val="1"/>
          <w:numId w:val="24"/>
        </w:numPr>
        <w:spacing w:after="0" w:line="240" w:lineRule="auto"/>
        <w:ind w:left="0" w:firstLine="0"/>
        <w:jc w:val="both"/>
        <w:rPr>
          <w:sz w:val="28"/>
          <w:szCs w:val="28"/>
        </w:rPr>
      </w:pPr>
      <w:r w:rsidRPr="00153AF7">
        <w:rPr>
          <w:sz w:val="28"/>
          <w:szCs w:val="28"/>
        </w:rPr>
        <w:t xml:space="preserve">Поставщик обеспечивает возможность заправлять автотранспорт </w:t>
      </w:r>
      <w:r w:rsidR="00C149B2">
        <w:rPr>
          <w:sz w:val="28"/>
          <w:szCs w:val="28"/>
        </w:rPr>
        <w:t>Покупателя</w:t>
      </w:r>
      <w:r w:rsidRPr="00153AF7">
        <w:rPr>
          <w:sz w:val="28"/>
          <w:szCs w:val="28"/>
        </w:rPr>
        <w:t xml:space="preserve"> на АЗС Поставщика (и, при необходимости, на АЗС, с владельцами которых у Поставщика заключены партнерские соглашения), расположенных на территории </w:t>
      </w:r>
      <w:proofErr w:type="spellStart"/>
      <w:r w:rsidRPr="00153AF7">
        <w:rPr>
          <w:sz w:val="28"/>
          <w:szCs w:val="28"/>
        </w:rPr>
        <w:t>г.Москвы</w:t>
      </w:r>
      <w:proofErr w:type="spellEnd"/>
      <w:r w:rsidR="0093170A">
        <w:rPr>
          <w:sz w:val="28"/>
          <w:szCs w:val="28"/>
        </w:rPr>
        <w:t xml:space="preserve"> и Московской области</w:t>
      </w:r>
      <w:r w:rsidRPr="00153AF7">
        <w:rPr>
          <w:sz w:val="28"/>
          <w:szCs w:val="28"/>
        </w:rPr>
        <w:t xml:space="preserve"> в соответствии с Приложением 1 "Перечень объектов закупки" к настоящему Техническому заданию, посредством регулируемых топливных карт (с учетом особенностей территориального расположения структурных подразделений </w:t>
      </w:r>
      <w:r w:rsidR="00C149B2">
        <w:rPr>
          <w:sz w:val="28"/>
          <w:szCs w:val="28"/>
        </w:rPr>
        <w:t>Покупателя</w:t>
      </w:r>
      <w:r w:rsidRPr="00153AF7">
        <w:rPr>
          <w:sz w:val="28"/>
          <w:szCs w:val="28"/>
        </w:rPr>
        <w:t>).</w:t>
      </w:r>
    </w:p>
    <w:p w14:paraId="0E41CD39" w14:textId="77777777" w:rsidR="00DA353C" w:rsidRPr="00743840" w:rsidRDefault="00906B6E" w:rsidP="00153AF7">
      <w:pPr>
        <w:numPr>
          <w:ilvl w:val="1"/>
          <w:numId w:val="24"/>
        </w:numPr>
        <w:spacing w:after="0" w:line="240" w:lineRule="auto"/>
        <w:ind w:left="0" w:firstLine="0"/>
        <w:jc w:val="both"/>
        <w:rPr>
          <w:sz w:val="28"/>
          <w:szCs w:val="28"/>
        </w:rPr>
      </w:pPr>
      <w:r w:rsidRPr="00153AF7">
        <w:rPr>
          <w:sz w:val="28"/>
          <w:szCs w:val="28"/>
        </w:rPr>
        <w:t>При поставке топлива по регулируемым топливным картам Поставщик обеспечивает наличие АЗС на территории Московской области</w:t>
      </w:r>
      <w:r w:rsidRPr="00743840">
        <w:rPr>
          <w:sz w:val="28"/>
          <w:szCs w:val="28"/>
        </w:rPr>
        <w:t>.</w:t>
      </w:r>
    </w:p>
    <w:p w14:paraId="0D6ACB6B"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 xml:space="preserve">Обо всех изменениях в перечне АЗС Поставщик обязан письменно проинформировать </w:t>
      </w:r>
      <w:r w:rsidR="00C149B2">
        <w:rPr>
          <w:sz w:val="28"/>
          <w:szCs w:val="28"/>
        </w:rPr>
        <w:t>Покупателя</w:t>
      </w:r>
      <w:r w:rsidRPr="00153AF7">
        <w:rPr>
          <w:sz w:val="28"/>
          <w:szCs w:val="28"/>
        </w:rPr>
        <w:t xml:space="preserve"> в течение 3 (трех) рабочих дней с момента изменения перечня АЗС.</w:t>
      </w:r>
    </w:p>
    <w:p w14:paraId="550A74D4"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 xml:space="preserve">Регулируемые топливные карты на топливо передаются </w:t>
      </w:r>
      <w:r w:rsidR="00C149B2">
        <w:rPr>
          <w:sz w:val="28"/>
          <w:szCs w:val="28"/>
        </w:rPr>
        <w:t>Покупателю</w:t>
      </w:r>
      <w:r w:rsidRPr="00153AF7">
        <w:rPr>
          <w:sz w:val="28"/>
          <w:szCs w:val="28"/>
        </w:rPr>
        <w:t xml:space="preserve"> в течение 7 (семи) рабочих дней с момента заключения </w:t>
      </w:r>
      <w:r w:rsidR="0065339D">
        <w:rPr>
          <w:sz w:val="28"/>
          <w:szCs w:val="28"/>
        </w:rPr>
        <w:t>Договора</w:t>
      </w:r>
      <w:r w:rsidRPr="00153AF7">
        <w:rPr>
          <w:sz w:val="28"/>
          <w:szCs w:val="28"/>
        </w:rPr>
        <w:t xml:space="preserve">. Выдача топлива по регулируемым топливным картам производится с момента их получения </w:t>
      </w:r>
      <w:r w:rsidR="00C149B2">
        <w:rPr>
          <w:sz w:val="28"/>
          <w:szCs w:val="28"/>
        </w:rPr>
        <w:t>Покупателем</w:t>
      </w:r>
      <w:r w:rsidRPr="00153AF7">
        <w:rPr>
          <w:sz w:val="28"/>
          <w:szCs w:val="28"/>
        </w:rPr>
        <w:t xml:space="preserve"> через собственную сеть заправок Поставщика и (или) его партнеров в городе Москве</w:t>
      </w:r>
      <w:r w:rsidR="0093170A">
        <w:rPr>
          <w:sz w:val="28"/>
          <w:szCs w:val="28"/>
        </w:rPr>
        <w:t xml:space="preserve"> и Московской области</w:t>
      </w:r>
      <w:r w:rsidRPr="00153AF7">
        <w:rPr>
          <w:sz w:val="28"/>
          <w:szCs w:val="28"/>
        </w:rPr>
        <w:t>, указанных в Приложении 1 "Перечень объектов закупки" к настоящему Техническому заданию.</w:t>
      </w:r>
    </w:p>
    <w:p w14:paraId="0D30C242"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Требования к регулируемым топливным картам и их использованию:</w:t>
      </w:r>
    </w:p>
    <w:p w14:paraId="22991E44"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 xml:space="preserve">Регулируемые топливные карты могут быть лимитированными и пополняемыми, при этом на регулируемых топливных картах возможна установка суточного и/или месячного лимита получения топлива на АЗС; установление лимита осуществляется </w:t>
      </w:r>
      <w:r w:rsidR="00C149B2">
        <w:rPr>
          <w:sz w:val="28"/>
          <w:szCs w:val="28"/>
        </w:rPr>
        <w:t>Покупателем</w:t>
      </w:r>
      <w:r w:rsidRPr="00153AF7">
        <w:rPr>
          <w:sz w:val="28"/>
          <w:szCs w:val="28"/>
        </w:rPr>
        <w:t xml:space="preserve"> через "Личный кабинет пользователя";</w:t>
      </w:r>
    </w:p>
    <w:p w14:paraId="672AEAB2"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Регулируемая топливная карта должна иметь защитный "ПИН-код".</w:t>
      </w:r>
    </w:p>
    <w:p w14:paraId="747AA041"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Регулируемая топливная карта</w:t>
      </w:r>
      <w:r w:rsidR="00153AA4">
        <w:rPr>
          <w:sz w:val="28"/>
          <w:szCs w:val="28"/>
        </w:rPr>
        <w:t>, в период действия договора,</w:t>
      </w:r>
      <w:r w:rsidRPr="00153AF7">
        <w:rPr>
          <w:sz w:val="28"/>
          <w:szCs w:val="28"/>
        </w:rPr>
        <w:t xml:space="preserve"> не должна иметь ограничений по срокам хождения (использования), как по году выпуска, так и по дате реализации;</w:t>
      </w:r>
    </w:p>
    <w:p w14:paraId="1F62C58B"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Поставляемые регулируемые топливные карты должны быть действительными – разрешенными к использованию, не находящимися в списке утерянных или недействительных регулируемых топливных карт (черном списке);</w:t>
      </w:r>
    </w:p>
    <w:p w14:paraId="2B411693"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lastRenderedPageBreak/>
        <w:t xml:space="preserve">Зачисление при необходимости регулируемой топливной карты в список утерянных или недействительных регулируемых топливных карт (черный список) производится </w:t>
      </w:r>
      <w:r w:rsidR="00C149B2">
        <w:rPr>
          <w:sz w:val="28"/>
          <w:szCs w:val="28"/>
        </w:rPr>
        <w:t>Покупателем</w:t>
      </w:r>
      <w:r w:rsidRPr="00153AF7">
        <w:rPr>
          <w:sz w:val="28"/>
          <w:szCs w:val="28"/>
        </w:rPr>
        <w:t>:</w:t>
      </w:r>
    </w:p>
    <w:p w14:paraId="7B0BDE44" w14:textId="77777777" w:rsidR="00DA353C" w:rsidRPr="00153AF7" w:rsidRDefault="00906B6E" w:rsidP="00153AF7">
      <w:pPr>
        <w:numPr>
          <w:ilvl w:val="3"/>
          <w:numId w:val="22"/>
        </w:numPr>
        <w:spacing w:after="0" w:line="240" w:lineRule="auto"/>
        <w:ind w:left="0" w:firstLine="0"/>
        <w:jc w:val="both"/>
        <w:rPr>
          <w:sz w:val="28"/>
          <w:szCs w:val="28"/>
        </w:rPr>
      </w:pPr>
      <w:r w:rsidRPr="00153AF7">
        <w:rPr>
          <w:sz w:val="28"/>
          <w:szCs w:val="28"/>
        </w:rPr>
        <w:t xml:space="preserve">в "Личном кабинете", в период обязательств по </w:t>
      </w:r>
      <w:r w:rsidR="0093170A">
        <w:rPr>
          <w:sz w:val="28"/>
          <w:szCs w:val="28"/>
        </w:rPr>
        <w:t>Договору</w:t>
      </w:r>
      <w:r w:rsidRPr="00153AF7">
        <w:rPr>
          <w:sz w:val="28"/>
          <w:szCs w:val="28"/>
        </w:rPr>
        <w:t>;</w:t>
      </w:r>
    </w:p>
    <w:p w14:paraId="115AC0E1" w14:textId="77777777" w:rsidR="00DA353C" w:rsidRPr="00153AF7" w:rsidRDefault="00906B6E" w:rsidP="00153AF7">
      <w:pPr>
        <w:numPr>
          <w:ilvl w:val="3"/>
          <w:numId w:val="22"/>
        </w:numPr>
        <w:spacing w:after="0" w:line="240" w:lineRule="auto"/>
        <w:ind w:left="0" w:firstLine="0"/>
        <w:jc w:val="both"/>
        <w:rPr>
          <w:sz w:val="28"/>
          <w:szCs w:val="28"/>
        </w:rPr>
      </w:pPr>
      <w:r w:rsidRPr="00153AF7">
        <w:rPr>
          <w:sz w:val="28"/>
          <w:szCs w:val="28"/>
        </w:rPr>
        <w:t>путем уведомления Поставщика по телефону "Горячей линии" или по факсу, с вручением Поставщику официального документа, подтверждающего ранее сделанное заявление;</w:t>
      </w:r>
    </w:p>
    <w:p w14:paraId="61A63A0C" w14:textId="77777777" w:rsidR="00DA353C" w:rsidRPr="00153AF7" w:rsidRDefault="00906B6E" w:rsidP="00153AF7">
      <w:pPr>
        <w:numPr>
          <w:ilvl w:val="3"/>
          <w:numId w:val="22"/>
        </w:numPr>
        <w:spacing w:after="0" w:line="240" w:lineRule="auto"/>
        <w:ind w:left="0" w:firstLine="0"/>
        <w:jc w:val="both"/>
        <w:rPr>
          <w:sz w:val="28"/>
          <w:szCs w:val="28"/>
        </w:rPr>
      </w:pPr>
      <w:r w:rsidRPr="00153AF7">
        <w:rPr>
          <w:sz w:val="28"/>
          <w:szCs w:val="28"/>
        </w:rPr>
        <w:t xml:space="preserve">путем подачи письменного заявления на официальном бланке организации </w:t>
      </w:r>
      <w:r w:rsidR="00C149B2">
        <w:rPr>
          <w:sz w:val="28"/>
          <w:szCs w:val="28"/>
        </w:rPr>
        <w:t>Покупателя</w:t>
      </w:r>
      <w:r w:rsidRPr="00153AF7">
        <w:rPr>
          <w:sz w:val="28"/>
          <w:szCs w:val="28"/>
        </w:rPr>
        <w:t xml:space="preserve">, подписанном уполномоченным лицом организации </w:t>
      </w:r>
      <w:r w:rsidR="00C149B2">
        <w:rPr>
          <w:sz w:val="28"/>
          <w:szCs w:val="28"/>
        </w:rPr>
        <w:t>Покупателя</w:t>
      </w:r>
      <w:r w:rsidRPr="00153AF7">
        <w:rPr>
          <w:sz w:val="28"/>
          <w:szCs w:val="28"/>
        </w:rPr>
        <w:t>.</w:t>
      </w:r>
    </w:p>
    <w:p w14:paraId="410DD50C"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 xml:space="preserve">Внесение регулируемой топливной карты в список утерянных или недействительных регулируемых топливных карт (черный список) производится Поставщиком незамедлительно после получения заявления </w:t>
      </w:r>
      <w:r w:rsidR="00C149B2">
        <w:rPr>
          <w:sz w:val="28"/>
          <w:szCs w:val="28"/>
        </w:rPr>
        <w:t>Покупателя</w:t>
      </w:r>
      <w:r w:rsidRPr="00153AF7">
        <w:rPr>
          <w:sz w:val="28"/>
          <w:szCs w:val="28"/>
        </w:rPr>
        <w:t>;</w:t>
      </w:r>
    </w:p>
    <w:p w14:paraId="4AB2FC69"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 xml:space="preserve">Телефон "Горячей линии" или факс должны функционировать в период обязательств по </w:t>
      </w:r>
      <w:r w:rsidR="0093170A">
        <w:rPr>
          <w:sz w:val="28"/>
          <w:szCs w:val="28"/>
        </w:rPr>
        <w:t>Договору</w:t>
      </w:r>
      <w:r w:rsidRPr="00153AF7">
        <w:rPr>
          <w:sz w:val="28"/>
          <w:szCs w:val="28"/>
        </w:rPr>
        <w:t xml:space="preserve"> 24 (двадцать четыре) часа в сутки 7 (семь) дней в неделю;</w:t>
      </w:r>
    </w:p>
    <w:p w14:paraId="4F8A13D2"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В случае неисправности регулируемой топливной карты Поставщик обязан в течение 24 (двадцати четырех) часов произвести замену регулируемой топливной карты на новую с представлением нового "ПИН-кода" и зачислением остатка топлива на вновь выданную регулируемую топливную карту;</w:t>
      </w:r>
    </w:p>
    <w:p w14:paraId="7F274AA8"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Регулируемые топливные карты должны быть специализированного образца и иметь необходимую степень защиты;</w:t>
      </w:r>
    </w:p>
    <w:p w14:paraId="21681A66" w14:textId="77777777" w:rsidR="00DA353C" w:rsidRPr="00153AA4" w:rsidRDefault="00906B6E" w:rsidP="00153AA4">
      <w:pPr>
        <w:numPr>
          <w:ilvl w:val="2"/>
          <w:numId w:val="22"/>
        </w:numPr>
        <w:spacing w:after="0" w:line="240" w:lineRule="auto"/>
        <w:ind w:left="0" w:firstLine="0"/>
        <w:jc w:val="both"/>
        <w:rPr>
          <w:sz w:val="28"/>
          <w:szCs w:val="28"/>
        </w:rPr>
      </w:pPr>
      <w:r w:rsidRPr="00153AF7">
        <w:rPr>
          <w:sz w:val="28"/>
          <w:szCs w:val="28"/>
        </w:rPr>
        <w:t xml:space="preserve">Одновременно с регулируемой топливной картой представителю </w:t>
      </w:r>
      <w:r w:rsidR="00C149B2">
        <w:rPr>
          <w:sz w:val="28"/>
          <w:szCs w:val="28"/>
        </w:rPr>
        <w:t>Покупателя</w:t>
      </w:r>
      <w:r w:rsidRPr="00153AF7">
        <w:rPr>
          <w:sz w:val="28"/>
          <w:szCs w:val="28"/>
        </w:rPr>
        <w:t xml:space="preserve"> предоставляется информация о персональном идентификационном номере "ПИН-код" и Правила пользования регулируемой топливной картой;</w:t>
      </w:r>
    </w:p>
    <w:p w14:paraId="31C98F33"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Любые операции с использованием регулируемой топливной карты должны сопровождаться обязательной выдачей терминального чека;</w:t>
      </w:r>
    </w:p>
    <w:p w14:paraId="1C8770B2"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 xml:space="preserve">Использование регулируемой топливной карты </w:t>
      </w:r>
      <w:r w:rsidR="00C149B2">
        <w:rPr>
          <w:sz w:val="28"/>
          <w:szCs w:val="28"/>
        </w:rPr>
        <w:t>Покупателем</w:t>
      </w:r>
      <w:r w:rsidRPr="00153AF7">
        <w:rPr>
          <w:sz w:val="28"/>
          <w:szCs w:val="28"/>
        </w:rPr>
        <w:t xml:space="preserve"> осуществляется в соответствии с </w:t>
      </w:r>
      <w:r w:rsidR="00153AA4">
        <w:rPr>
          <w:sz w:val="28"/>
          <w:szCs w:val="28"/>
        </w:rPr>
        <w:t>Договором</w:t>
      </w:r>
      <w:r w:rsidRPr="00153AF7">
        <w:rPr>
          <w:sz w:val="28"/>
          <w:szCs w:val="28"/>
        </w:rPr>
        <w:t xml:space="preserve"> и Правилами пользования пластиковыми картами Поставщика, в части, не противоречащей условиям </w:t>
      </w:r>
      <w:r w:rsidR="0065339D">
        <w:rPr>
          <w:sz w:val="28"/>
          <w:szCs w:val="28"/>
        </w:rPr>
        <w:t>Договора</w:t>
      </w:r>
      <w:r w:rsidRPr="00153AF7">
        <w:rPr>
          <w:sz w:val="28"/>
          <w:szCs w:val="28"/>
        </w:rPr>
        <w:t xml:space="preserve">. В случае возникновения противоречий применяются условия </w:t>
      </w:r>
      <w:r w:rsidR="0065339D">
        <w:rPr>
          <w:sz w:val="28"/>
          <w:szCs w:val="28"/>
        </w:rPr>
        <w:t>Договора</w:t>
      </w:r>
      <w:r w:rsidRPr="00153AF7">
        <w:rPr>
          <w:sz w:val="28"/>
          <w:szCs w:val="28"/>
        </w:rPr>
        <w:t>.</w:t>
      </w:r>
    </w:p>
    <w:p w14:paraId="12FB15FD"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 xml:space="preserve">Срок действия регулируемых топливных карт – </w:t>
      </w:r>
      <w:r w:rsidR="0093170A">
        <w:rPr>
          <w:sz w:val="28"/>
          <w:szCs w:val="28"/>
        </w:rPr>
        <w:t>не менее срока</w:t>
      </w:r>
      <w:r w:rsidRPr="00153AF7">
        <w:rPr>
          <w:sz w:val="28"/>
          <w:szCs w:val="28"/>
        </w:rPr>
        <w:t xml:space="preserve"> действия </w:t>
      </w:r>
      <w:r w:rsidR="0065339D">
        <w:rPr>
          <w:sz w:val="28"/>
          <w:szCs w:val="28"/>
        </w:rPr>
        <w:t>Договора</w:t>
      </w:r>
      <w:r w:rsidRPr="00153AF7">
        <w:rPr>
          <w:sz w:val="28"/>
          <w:szCs w:val="28"/>
        </w:rPr>
        <w:t>.</w:t>
      </w:r>
    </w:p>
    <w:p w14:paraId="45873CAA"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Лимиты потребления топлива по регулируемым топливным картам устанавливаются в литрах.</w:t>
      </w:r>
    </w:p>
    <w:p w14:paraId="702F109C"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Факт передачи регулируемой топливной карты оформляется Актом приема-передачи регулируемых топливных карт (Приложение 3 "Акт приема-передачи регулируемых топливных карт").</w:t>
      </w:r>
    </w:p>
    <w:p w14:paraId="589D1C1E" w14:textId="77777777" w:rsidR="00DA353C" w:rsidRPr="00153AF7" w:rsidRDefault="00906B6E" w:rsidP="00153AF7">
      <w:pPr>
        <w:numPr>
          <w:ilvl w:val="2"/>
          <w:numId w:val="22"/>
        </w:numPr>
        <w:spacing w:after="0" w:line="240" w:lineRule="auto"/>
        <w:ind w:left="0" w:firstLine="0"/>
        <w:jc w:val="both"/>
        <w:rPr>
          <w:sz w:val="28"/>
          <w:szCs w:val="28"/>
        </w:rPr>
      </w:pPr>
      <w:r w:rsidRPr="00153AF7">
        <w:rPr>
          <w:sz w:val="28"/>
          <w:szCs w:val="28"/>
        </w:rPr>
        <w:t xml:space="preserve">Для изготовления и передачи дополнительных регулируемых топливных карт (в случае утери регулируемой топливной карты </w:t>
      </w:r>
      <w:r w:rsidR="00C149B2">
        <w:rPr>
          <w:sz w:val="28"/>
          <w:szCs w:val="28"/>
        </w:rPr>
        <w:t>Покупателем</w:t>
      </w:r>
      <w:r w:rsidRPr="00153AF7">
        <w:rPr>
          <w:sz w:val="28"/>
          <w:szCs w:val="28"/>
        </w:rPr>
        <w:t xml:space="preserve">) </w:t>
      </w:r>
      <w:r w:rsidR="003B534B">
        <w:rPr>
          <w:sz w:val="28"/>
          <w:szCs w:val="28"/>
        </w:rPr>
        <w:t>Покупатель</w:t>
      </w:r>
      <w:r w:rsidRPr="00153AF7">
        <w:rPr>
          <w:sz w:val="28"/>
          <w:szCs w:val="28"/>
        </w:rPr>
        <w:t xml:space="preserve"> направляет в адрес Поставщика заявку посредством электронной почты (e-</w:t>
      </w:r>
      <w:proofErr w:type="spellStart"/>
      <w:r w:rsidRPr="00153AF7">
        <w:rPr>
          <w:sz w:val="28"/>
          <w:szCs w:val="28"/>
        </w:rPr>
        <w:t>mail</w:t>
      </w:r>
      <w:proofErr w:type="spellEnd"/>
      <w:r w:rsidRPr="00153AF7">
        <w:rPr>
          <w:sz w:val="28"/>
          <w:szCs w:val="28"/>
        </w:rPr>
        <w:t xml:space="preserve">) или через "Личный кабинет пользователя", с обязательным уведомлением посредством телефонной связи. Поставщик в течение 2 (двух) рабочих дней с момента получения заявки об утрате карты безвозмездно предоставляет по адресу </w:t>
      </w:r>
      <w:r w:rsidR="00C149B2">
        <w:rPr>
          <w:sz w:val="28"/>
          <w:szCs w:val="28"/>
        </w:rPr>
        <w:t>Покупателя</w:t>
      </w:r>
      <w:r w:rsidRPr="00153AF7">
        <w:rPr>
          <w:sz w:val="28"/>
          <w:szCs w:val="28"/>
        </w:rPr>
        <w:t xml:space="preserve"> новую регулируемую топливную карту, с зачислением на нее остатков топлива с утраченной регулируемой топливной карты (на основании письменной заявки </w:t>
      </w:r>
      <w:r w:rsidR="00C149B2">
        <w:rPr>
          <w:sz w:val="28"/>
          <w:szCs w:val="28"/>
        </w:rPr>
        <w:t>Покупателя</w:t>
      </w:r>
      <w:r w:rsidRPr="00153AF7">
        <w:rPr>
          <w:sz w:val="28"/>
          <w:szCs w:val="28"/>
        </w:rPr>
        <w:t>).</w:t>
      </w:r>
    </w:p>
    <w:p w14:paraId="1E4C9706" w14:textId="77777777" w:rsidR="00DA353C" w:rsidRDefault="00906B6E" w:rsidP="00153AF7">
      <w:pPr>
        <w:numPr>
          <w:ilvl w:val="1"/>
          <w:numId w:val="24"/>
        </w:numPr>
        <w:spacing w:after="0" w:line="240" w:lineRule="auto"/>
        <w:ind w:left="0" w:firstLine="0"/>
        <w:jc w:val="both"/>
        <w:rPr>
          <w:sz w:val="28"/>
          <w:szCs w:val="28"/>
        </w:rPr>
      </w:pPr>
      <w:r w:rsidRPr="00153AF7">
        <w:rPr>
          <w:sz w:val="28"/>
          <w:szCs w:val="28"/>
        </w:rPr>
        <w:t xml:space="preserve">Поставщик должен предусмотреть возможность увеличения количества регулируемых топливных карт к ранее выданным картам без изменения суммы </w:t>
      </w:r>
      <w:r w:rsidR="0065339D">
        <w:rPr>
          <w:sz w:val="28"/>
          <w:szCs w:val="28"/>
        </w:rPr>
        <w:t>Договора</w:t>
      </w:r>
      <w:r w:rsidRPr="00153AF7">
        <w:rPr>
          <w:sz w:val="28"/>
          <w:szCs w:val="28"/>
        </w:rPr>
        <w:t>.</w:t>
      </w:r>
    </w:p>
    <w:p w14:paraId="7B4A78C6" w14:textId="77777777" w:rsidR="0093170A" w:rsidRPr="00153AF7" w:rsidRDefault="0093170A" w:rsidP="00153AF7">
      <w:pPr>
        <w:numPr>
          <w:ilvl w:val="1"/>
          <w:numId w:val="24"/>
        </w:numPr>
        <w:spacing w:after="0" w:line="240" w:lineRule="auto"/>
        <w:ind w:left="0" w:firstLine="0"/>
        <w:jc w:val="both"/>
        <w:rPr>
          <w:sz w:val="28"/>
          <w:szCs w:val="28"/>
        </w:rPr>
      </w:pPr>
      <w:r>
        <w:rPr>
          <w:sz w:val="28"/>
          <w:szCs w:val="28"/>
        </w:rPr>
        <w:lastRenderedPageBreak/>
        <w:t xml:space="preserve">Регулируемые топливные карты подлежат возврату Поставщику по окончании срока действия Договора на основании </w:t>
      </w:r>
      <w:r w:rsidR="00D430B3">
        <w:rPr>
          <w:sz w:val="28"/>
          <w:szCs w:val="28"/>
        </w:rPr>
        <w:t xml:space="preserve">письменного заявления Поставщика. </w:t>
      </w:r>
    </w:p>
    <w:p w14:paraId="73083B96"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Поставщик обязан предоставить телефон для круглосуточной связи с "Персональным менеджером" и "Горячей линии", телефон непосредственного руководителя персонального менеджера, e-</w:t>
      </w:r>
      <w:proofErr w:type="spellStart"/>
      <w:r w:rsidRPr="00153AF7">
        <w:rPr>
          <w:sz w:val="28"/>
          <w:szCs w:val="28"/>
        </w:rPr>
        <w:t>mail</w:t>
      </w:r>
      <w:proofErr w:type="spellEnd"/>
      <w:r w:rsidRPr="00153AF7">
        <w:rPr>
          <w:sz w:val="28"/>
          <w:szCs w:val="28"/>
        </w:rPr>
        <w:t xml:space="preserve"> для отправки и приема писем, заявок, требований и т.д.</w:t>
      </w:r>
    </w:p>
    <w:p w14:paraId="1DE2ECD8"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 xml:space="preserve">Дополнительно оказываемая услуга "Персональный менеджер" предоставляется со следующего рабочего дня после подписания </w:t>
      </w:r>
      <w:r w:rsidR="0065339D">
        <w:rPr>
          <w:sz w:val="28"/>
          <w:szCs w:val="28"/>
        </w:rPr>
        <w:t>Договора</w:t>
      </w:r>
      <w:r w:rsidRPr="00153AF7">
        <w:rPr>
          <w:sz w:val="28"/>
          <w:szCs w:val="28"/>
        </w:rPr>
        <w:t xml:space="preserve"> сторонами.</w:t>
      </w:r>
    </w:p>
    <w:p w14:paraId="25A4DDFB"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 xml:space="preserve">Поставщик оказывает </w:t>
      </w:r>
      <w:r w:rsidR="00C149B2">
        <w:rPr>
          <w:sz w:val="28"/>
          <w:szCs w:val="28"/>
        </w:rPr>
        <w:t>Покупателю</w:t>
      </w:r>
      <w:r w:rsidRPr="00153AF7">
        <w:rPr>
          <w:sz w:val="28"/>
          <w:szCs w:val="28"/>
        </w:rPr>
        <w:t xml:space="preserve"> информационные услуги посредством предоставления доступа к "Личному кабинету пользователя" на официальном сайте Поставщика.</w:t>
      </w:r>
    </w:p>
    <w:p w14:paraId="40E4B2E9"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 xml:space="preserve">При предоставлении доступа к "Личному кабинету" Поставщик согласовывает с </w:t>
      </w:r>
      <w:r w:rsidR="00C149B2">
        <w:rPr>
          <w:sz w:val="28"/>
          <w:szCs w:val="28"/>
        </w:rPr>
        <w:t>Покупателем</w:t>
      </w:r>
      <w:r w:rsidRPr="00153AF7">
        <w:rPr>
          <w:sz w:val="28"/>
          <w:szCs w:val="28"/>
        </w:rPr>
        <w:t xml:space="preserve"> его настройку в части структуры уровней прав доступа и группировки топливных карт.</w:t>
      </w:r>
    </w:p>
    <w:p w14:paraId="20B06E7C"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 xml:space="preserve">Доступ к "Личному кабинету" предоставляется Поставщиком в течение 24 (двадцати четырех) часов с момента подписания Сторонами </w:t>
      </w:r>
      <w:r w:rsidR="0065339D">
        <w:rPr>
          <w:sz w:val="28"/>
          <w:szCs w:val="28"/>
        </w:rPr>
        <w:t>Договора</w:t>
      </w:r>
      <w:r w:rsidRPr="00153AF7">
        <w:rPr>
          <w:sz w:val="28"/>
          <w:szCs w:val="28"/>
        </w:rPr>
        <w:t>.</w:t>
      </w:r>
    </w:p>
    <w:p w14:paraId="2B8B5CB8"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 xml:space="preserve">В "Личном кабинете" предоставляются следующие возможности для </w:t>
      </w:r>
      <w:r w:rsidR="00C149B2">
        <w:rPr>
          <w:sz w:val="28"/>
          <w:szCs w:val="28"/>
        </w:rPr>
        <w:t>Покупателя</w:t>
      </w:r>
      <w:r w:rsidRPr="00153AF7">
        <w:rPr>
          <w:sz w:val="28"/>
          <w:szCs w:val="28"/>
        </w:rPr>
        <w:t>:</w:t>
      </w:r>
    </w:p>
    <w:p w14:paraId="1C70D83C" w14:textId="77777777" w:rsidR="00DA353C" w:rsidRPr="00153AF7" w:rsidRDefault="00906B6E" w:rsidP="00153AF7">
      <w:pPr>
        <w:numPr>
          <w:ilvl w:val="2"/>
          <w:numId w:val="21"/>
        </w:numPr>
        <w:spacing w:after="0" w:line="240" w:lineRule="auto"/>
        <w:ind w:left="0" w:firstLine="0"/>
        <w:jc w:val="both"/>
        <w:rPr>
          <w:sz w:val="28"/>
          <w:szCs w:val="28"/>
        </w:rPr>
      </w:pPr>
      <w:r w:rsidRPr="00153AF7">
        <w:rPr>
          <w:sz w:val="28"/>
          <w:szCs w:val="28"/>
        </w:rPr>
        <w:t>Устанавливать ограничения на регулируемые топливные карты по объему, по периоду действия (суточный, еженедельный, месячный лимит), по виду топлива;</w:t>
      </w:r>
    </w:p>
    <w:p w14:paraId="30244406" w14:textId="77777777" w:rsidR="00DA353C" w:rsidRPr="00153AF7" w:rsidRDefault="00906B6E" w:rsidP="00153AF7">
      <w:pPr>
        <w:numPr>
          <w:ilvl w:val="2"/>
          <w:numId w:val="21"/>
        </w:numPr>
        <w:spacing w:after="0" w:line="240" w:lineRule="auto"/>
        <w:ind w:left="0" w:firstLine="0"/>
        <w:jc w:val="both"/>
        <w:rPr>
          <w:sz w:val="28"/>
          <w:szCs w:val="28"/>
        </w:rPr>
      </w:pPr>
      <w:r w:rsidRPr="00153AF7">
        <w:rPr>
          <w:sz w:val="28"/>
          <w:szCs w:val="28"/>
        </w:rPr>
        <w:t xml:space="preserve">Устанавливать идентификатор держателя регулируемой топливной карты по </w:t>
      </w:r>
      <w:r w:rsidR="00007138">
        <w:rPr>
          <w:sz w:val="28"/>
          <w:szCs w:val="28"/>
        </w:rPr>
        <w:t>ФИО работника Покупателя</w:t>
      </w:r>
      <w:r w:rsidRPr="00153AF7">
        <w:rPr>
          <w:sz w:val="28"/>
          <w:szCs w:val="28"/>
        </w:rPr>
        <w:t>;</w:t>
      </w:r>
    </w:p>
    <w:p w14:paraId="7A5265EE" w14:textId="77777777" w:rsidR="00DA353C" w:rsidRPr="00153AF7" w:rsidRDefault="00906B6E" w:rsidP="00153AF7">
      <w:pPr>
        <w:numPr>
          <w:ilvl w:val="2"/>
          <w:numId w:val="21"/>
        </w:numPr>
        <w:spacing w:after="0" w:line="240" w:lineRule="auto"/>
        <w:ind w:left="0" w:firstLine="0"/>
        <w:jc w:val="both"/>
        <w:rPr>
          <w:sz w:val="28"/>
          <w:szCs w:val="28"/>
        </w:rPr>
      </w:pPr>
      <w:r w:rsidRPr="00153AF7">
        <w:rPr>
          <w:sz w:val="28"/>
          <w:szCs w:val="28"/>
        </w:rPr>
        <w:t>Блокировать/разблокировать регулируемые топливные карты;</w:t>
      </w:r>
    </w:p>
    <w:p w14:paraId="461D4DCD" w14:textId="77777777" w:rsidR="00DA353C" w:rsidRPr="00153AF7" w:rsidRDefault="00906B6E" w:rsidP="00153AF7">
      <w:pPr>
        <w:numPr>
          <w:ilvl w:val="2"/>
          <w:numId w:val="21"/>
        </w:numPr>
        <w:spacing w:after="0" w:line="240" w:lineRule="auto"/>
        <w:ind w:left="0" w:firstLine="0"/>
        <w:jc w:val="both"/>
        <w:rPr>
          <w:sz w:val="28"/>
          <w:szCs w:val="28"/>
        </w:rPr>
      </w:pPr>
      <w:r w:rsidRPr="00153AF7">
        <w:rPr>
          <w:sz w:val="28"/>
          <w:szCs w:val="28"/>
        </w:rPr>
        <w:t>Отправлять заявку на дополнительные регулируемые топливные карты;</w:t>
      </w:r>
    </w:p>
    <w:p w14:paraId="6D3E9281" w14:textId="77777777" w:rsidR="00DA353C" w:rsidRPr="00153AF7" w:rsidRDefault="00906B6E" w:rsidP="00153AF7">
      <w:pPr>
        <w:numPr>
          <w:ilvl w:val="2"/>
          <w:numId w:val="21"/>
        </w:numPr>
        <w:spacing w:after="0" w:line="240" w:lineRule="auto"/>
        <w:ind w:left="0" w:firstLine="0"/>
        <w:jc w:val="both"/>
        <w:rPr>
          <w:sz w:val="28"/>
          <w:szCs w:val="28"/>
        </w:rPr>
      </w:pPr>
      <w:r w:rsidRPr="00153AF7">
        <w:rPr>
          <w:sz w:val="28"/>
          <w:szCs w:val="28"/>
        </w:rPr>
        <w:t>Просматривать текущий баланс (отражение общего денежного и литрового остатка);</w:t>
      </w:r>
    </w:p>
    <w:p w14:paraId="14874152" w14:textId="77777777" w:rsidR="00DA353C" w:rsidRPr="00153AF7" w:rsidRDefault="00906B6E" w:rsidP="00153AF7">
      <w:pPr>
        <w:numPr>
          <w:ilvl w:val="2"/>
          <w:numId w:val="21"/>
        </w:numPr>
        <w:spacing w:after="0" w:line="240" w:lineRule="auto"/>
        <w:ind w:left="0" w:firstLine="0"/>
        <w:jc w:val="both"/>
        <w:rPr>
          <w:sz w:val="28"/>
          <w:szCs w:val="28"/>
        </w:rPr>
      </w:pPr>
      <w:r w:rsidRPr="00153AF7">
        <w:rPr>
          <w:sz w:val="28"/>
          <w:szCs w:val="28"/>
        </w:rPr>
        <w:t>Просматривать в режиме реального времени все операции, совершаемые держателями регулируемых топливных карт, на АЗС;</w:t>
      </w:r>
    </w:p>
    <w:p w14:paraId="23E1B458" w14:textId="77777777" w:rsidR="00DA353C" w:rsidRPr="00153AF7" w:rsidRDefault="00906B6E" w:rsidP="00153AF7">
      <w:pPr>
        <w:numPr>
          <w:ilvl w:val="2"/>
          <w:numId w:val="21"/>
        </w:numPr>
        <w:spacing w:after="0" w:line="240" w:lineRule="auto"/>
        <w:ind w:left="0" w:firstLine="0"/>
        <w:jc w:val="both"/>
        <w:rPr>
          <w:sz w:val="28"/>
          <w:szCs w:val="28"/>
        </w:rPr>
      </w:pPr>
      <w:r w:rsidRPr="00153AF7">
        <w:rPr>
          <w:sz w:val="28"/>
          <w:szCs w:val="28"/>
        </w:rPr>
        <w:t>Просматривать, распечатывать и пересылать на свой e-</w:t>
      </w:r>
      <w:proofErr w:type="spellStart"/>
      <w:r w:rsidRPr="00153AF7">
        <w:rPr>
          <w:sz w:val="28"/>
          <w:szCs w:val="28"/>
        </w:rPr>
        <w:t>mail</w:t>
      </w:r>
      <w:proofErr w:type="spellEnd"/>
      <w:r w:rsidRPr="00153AF7">
        <w:rPr>
          <w:sz w:val="28"/>
          <w:szCs w:val="28"/>
        </w:rPr>
        <w:t xml:space="preserve"> информацию обо всех транзакциях, совершенных по каждой регулируемой топливной карте за определенные промежутки времени, которая должна включать:</w:t>
      </w:r>
    </w:p>
    <w:p w14:paraId="24D0475F" w14:textId="77777777" w:rsidR="00DA353C" w:rsidRPr="00153AF7" w:rsidRDefault="00906B6E" w:rsidP="00153AF7">
      <w:pPr>
        <w:numPr>
          <w:ilvl w:val="3"/>
          <w:numId w:val="21"/>
        </w:numPr>
        <w:spacing w:after="0" w:line="240" w:lineRule="auto"/>
        <w:ind w:left="0" w:firstLine="0"/>
        <w:jc w:val="both"/>
        <w:rPr>
          <w:sz w:val="28"/>
          <w:szCs w:val="28"/>
        </w:rPr>
      </w:pPr>
      <w:r w:rsidRPr="00153AF7">
        <w:rPr>
          <w:sz w:val="28"/>
          <w:szCs w:val="28"/>
        </w:rPr>
        <w:t>дату и время операций с регулируемой топливной картой,</w:t>
      </w:r>
    </w:p>
    <w:p w14:paraId="654ED237" w14:textId="77777777" w:rsidR="00DA353C" w:rsidRPr="00153AF7" w:rsidRDefault="00906B6E" w:rsidP="00153AF7">
      <w:pPr>
        <w:numPr>
          <w:ilvl w:val="3"/>
          <w:numId w:val="21"/>
        </w:numPr>
        <w:spacing w:after="0" w:line="240" w:lineRule="auto"/>
        <w:ind w:left="0" w:firstLine="0"/>
        <w:jc w:val="both"/>
        <w:rPr>
          <w:sz w:val="28"/>
          <w:szCs w:val="28"/>
        </w:rPr>
      </w:pPr>
      <w:r w:rsidRPr="00153AF7">
        <w:rPr>
          <w:sz w:val="28"/>
          <w:szCs w:val="28"/>
        </w:rPr>
        <w:t>номер регулируемой топливной карты,</w:t>
      </w:r>
    </w:p>
    <w:p w14:paraId="1BE3657E" w14:textId="77777777" w:rsidR="00DA353C" w:rsidRPr="00153AF7" w:rsidRDefault="00906B6E" w:rsidP="00153AF7">
      <w:pPr>
        <w:numPr>
          <w:ilvl w:val="3"/>
          <w:numId w:val="21"/>
        </w:numPr>
        <w:spacing w:after="0" w:line="240" w:lineRule="auto"/>
        <w:ind w:left="0" w:firstLine="0"/>
        <w:jc w:val="both"/>
        <w:rPr>
          <w:sz w:val="28"/>
          <w:szCs w:val="28"/>
        </w:rPr>
      </w:pPr>
      <w:r w:rsidRPr="00153AF7">
        <w:rPr>
          <w:sz w:val="28"/>
          <w:szCs w:val="28"/>
        </w:rPr>
        <w:t>идентификатор держателя регулируемой топливной карты,</w:t>
      </w:r>
    </w:p>
    <w:p w14:paraId="7DB9609F" w14:textId="77777777" w:rsidR="00DA353C" w:rsidRPr="00153AF7" w:rsidRDefault="00906B6E" w:rsidP="00153AF7">
      <w:pPr>
        <w:numPr>
          <w:ilvl w:val="3"/>
          <w:numId w:val="21"/>
        </w:numPr>
        <w:spacing w:after="0" w:line="240" w:lineRule="auto"/>
        <w:ind w:left="0" w:firstLine="0"/>
        <w:jc w:val="both"/>
        <w:rPr>
          <w:sz w:val="28"/>
          <w:szCs w:val="28"/>
        </w:rPr>
      </w:pPr>
      <w:r w:rsidRPr="00153AF7">
        <w:rPr>
          <w:sz w:val="28"/>
          <w:szCs w:val="28"/>
        </w:rPr>
        <w:t>номер АЗС,</w:t>
      </w:r>
    </w:p>
    <w:p w14:paraId="4BBCA966" w14:textId="77777777" w:rsidR="00DA353C" w:rsidRPr="00153AF7" w:rsidRDefault="00906B6E" w:rsidP="00153AF7">
      <w:pPr>
        <w:numPr>
          <w:ilvl w:val="3"/>
          <w:numId w:val="21"/>
        </w:numPr>
        <w:spacing w:after="0" w:line="240" w:lineRule="auto"/>
        <w:ind w:left="0" w:firstLine="0"/>
        <w:jc w:val="both"/>
        <w:rPr>
          <w:sz w:val="28"/>
          <w:szCs w:val="28"/>
        </w:rPr>
      </w:pPr>
      <w:r w:rsidRPr="00153AF7">
        <w:rPr>
          <w:sz w:val="28"/>
          <w:szCs w:val="28"/>
        </w:rPr>
        <w:t>адрес АЗС,</w:t>
      </w:r>
    </w:p>
    <w:p w14:paraId="1FBB8ECA" w14:textId="77777777" w:rsidR="00DA353C" w:rsidRPr="00153AF7" w:rsidRDefault="00906B6E" w:rsidP="00153AF7">
      <w:pPr>
        <w:numPr>
          <w:ilvl w:val="3"/>
          <w:numId w:val="21"/>
        </w:numPr>
        <w:spacing w:after="0" w:line="240" w:lineRule="auto"/>
        <w:ind w:left="0" w:firstLine="0"/>
        <w:jc w:val="both"/>
        <w:rPr>
          <w:sz w:val="28"/>
          <w:szCs w:val="28"/>
        </w:rPr>
      </w:pPr>
      <w:r w:rsidRPr="00153AF7">
        <w:rPr>
          <w:sz w:val="28"/>
          <w:szCs w:val="28"/>
        </w:rPr>
        <w:t>вид топлива,</w:t>
      </w:r>
    </w:p>
    <w:p w14:paraId="7961A1F6" w14:textId="77777777" w:rsidR="00DA353C" w:rsidRPr="00153AF7" w:rsidRDefault="00906B6E" w:rsidP="00153AF7">
      <w:pPr>
        <w:numPr>
          <w:ilvl w:val="3"/>
          <w:numId w:val="21"/>
        </w:numPr>
        <w:spacing w:after="0" w:line="240" w:lineRule="auto"/>
        <w:ind w:left="0" w:firstLine="0"/>
        <w:jc w:val="both"/>
        <w:rPr>
          <w:sz w:val="28"/>
          <w:szCs w:val="28"/>
        </w:rPr>
      </w:pPr>
      <w:r w:rsidRPr="00153AF7">
        <w:rPr>
          <w:sz w:val="28"/>
          <w:szCs w:val="28"/>
        </w:rPr>
        <w:t>количество отпущенного топлива (в литрах), цену за 1 (один) литр топлива, стоимость топлива;</w:t>
      </w:r>
    </w:p>
    <w:p w14:paraId="318F5E9E" w14:textId="77777777" w:rsidR="00DA353C" w:rsidRPr="00153AF7" w:rsidRDefault="00906B6E" w:rsidP="00153AF7">
      <w:pPr>
        <w:numPr>
          <w:ilvl w:val="2"/>
          <w:numId w:val="21"/>
        </w:numPr>
        <w:spacing w:after="0" w:line="240" w:lineRule="auto"/>
        <w:ind w:left="0" w:firstLine="0"/>
        <w:jc w:val="both"/>
        <w:rPr>
          <w:sz w:val="28"/>
          <w:szCs w:val="28"/>
        </w:rPr>
      </w:pPr>
      <w:r w:rsidRPr="00153AF7">
        <w:rPr>
          <w:sz w:val="28"/>
          <w:szCs w:val="28"/>
        </w:rPr>
        <w:t xml:space="preserve">Просматривать информацию обо всех платежах, поступивших от </w:t>
      </w:r>
      <w:r w:rsidR="00C149B2">
        <w:rPr>
          <w:sz w:val="28"/>
          <w:szCs w:val="28"/>
        </w:rPr>
        <w:t>Покупателя</w:t>
      </w:r>
      <w:r w:rsidRPr="00153AF7">
        <w:rPr>
          <w:sz w:val="28"/>
          <w:szCs w:val="28"/>
        </w:rPr>
        <w:t>, включая:</w:t>
      </w:r>
    </w:p>
    <w:p w14:paraId="642D9DCD" w14:textId="77777777" w:rsidR="00DA353C" w:rsidRPr="00153AF7" w:rsidRDefault="00906B6E" w:rsidP="00153AF7">
      <w:pPr>
        <w:numPr>
          <w:ilvl w:val="3"/>
          <w:numId w:val="21"/>
        </w:numPr>
        <w:spacing w:after="0" w:line="240" w:lineRule="auto"/>
        <w:ind w:left="0" w:firstLine="0"/>
        <w:jc w:val="both"/>
        <w:rPr>
          <w:sz w:val="28"/>
          <w:szCs w:val="28"/>
        </w:rPr>
      </w:pPr>
      <w:r w:rsidRPr="00153AF7">
        <w:rPr>
          <w:sz w:val="28"/>
          <w:szCs w:val="28"/>
        </w:rPr>
        <w:t>дату платежа,</w:t>
      </w:r>
    </w:p>
    <w:p w14:paraId="450BA979" w14:textId="77777777" w:rsidR="00DA353C" w:rsidRPr="00153AF7" w:rsidRDefault="00906B6E" w:rsidP="00153AF7">
      <w:pPr>
        <w:numPr>
          <w:ilvl w:val="3"/>
          <w:numId w:val="21"/>
        </w:numPr>
        <w:spacing w:after="0" w:line="240" w:lineRule="auto"/>
        <w:ind w:left="0" w:firstLine="0"/>
        <w:jc w:val="both"/>
        <w:rPr>
          <w:sz w:val="28"/>
          <w:szCs w:val="28"/>
        </w:rPr>
      </w:pPr>
      <w:r w:rsidRPr="00153AF7">
        <w:rPr>
          <w:sz w:val="28"/>
          <w:szCs w:val="28"/>
        </w:rPr>
        <w:t>сумму,</w:t>
      </w:r>
    </w:p>
    <w:p w14:paraId="6B71654A" w14:textId="77777777" w:rsidR="00DA353C" w:rsidRPr="00153AF7" w:rsidRDefault="00906B6E" w:rsidP="00153AF7">
      <w:pPr>
        <w:numPr>
          <w:ilvl w:val="3"/>
          <w:numId w:val="21"/>
        </w:numPr>
        <w:spacing w:after="0" w:line="240" w:lineRule="auto"/>
        <w:ind w:left="0" w:firstLine="0"/>
        <w:jc w:val="both"/>
        <w:rPr>
          <w:sz w:val="28"/>
          <w:szCs w:val="28"/>
        </w:rPr>
      </w:pPr>
      <w:r w:rsidRPr="00153AF7">
        <w:rPr>
          <w:sz w:val="28"/>
          <w:szCs w:val="28"/>
        </w:rPr>
        <w:t>номер платежного документа,</w:t>
      </w:r>
    </w:p>
    <w:p w14:paraId="7847BC05" w14:textId="77777777" w:rsidR="00DA353C" w:rsidRPr="00153AF7" w:rsidRDefault="00906B6E" w:rsidP="00153AF7">
      <w:pPr>
        <w:numPr>
          <w:ilvl w:val="3"/>
          <w:numId w:val="21"/>
        </w:numPr>
        <w:spacing w:after="0" w:line="240" w:lineRule="auto"/>
        <w:ind w:left="0" w:firstLine="0"/>
        <w:jc w:val="both"/>
        <w:rPr>
          <w:sz w:val="28"/>
          <w:szCs w:val="28"/>
        </w:rPr>
      </w:pPr>
      <w:r w:rsidRPr="00153AF7">
        <w:rPr>
          <w:sz w:val="28"/>
          <w:szCs w:val="28"/>
        </w:rPr>
        <w:t>тип платежа;</w:t>
      </w:r>
    </w:p>
    <w:p w14:paraId="7304FAA2"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 xml:space="preserve">Поставщик обеспечивает на АЗС заправку автотранспортных средств </w:t>
      </w:r>
      <w:r w:rsidR="00C149B2">
        <w:rPr>
          <w:sz w:val="28"/>
          <w:szCs w:val="28"/>
        </w:rPr>
        <w:t>Покупателя</w:t>
      </w:r>
      <w:r w:rsidRPr="00153AF7">
        <w:rPr>
          <w:sz w:val="28"/>
          <w:szCs w:val="28"/>
        </w:rPr>
        <w:t xml:space="preserve"> в соответствии с видом топлива и лимитными ограничениями фактическим держателям регулируемой топливной карты.</w:t>
      </w:r>
    </w:p>
    <w:p w14:paraId="21100B92"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lastRenderedPageBreak/>
        <w:t>Отпуск топлива по регулируемым топливным картам литрового номинала на АЗС держателям регулируемой топливной карты осуществляется через топливораздаточные колонки.</w:t>
      </w:r>
    </w:p>
    <w:p w14:paraId="7F98971C"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 xml:space="preserve">Поставщик гарантирует прием регулируемых топливных карт в сети  АЗС города Москвы </w:t>
      </w:r>
      <w:r w:rsidR="00007138">
        <w:rPr>
          <w:sz w:val="28"/>
          <w:szCs w:val="28"/>
        </w:rPr>
        <w:t xml:space="preserve"> и Московской области </w:t>
      </w:r>
      <w:r w:rsidRPr="00153AF7">
        <w:rPr>
          <w:sz w:val="28"/>
          <w:szCs w:val="28"/>
        </w:rPr>
        <w:t xml:space="preserve">(согласно предоставленного перечня АЗС) и отпуск топлива того вида, который запрограммирован на регулируемой топливной карте (количество отпускаемого топлива определяется держателем регулируемой топливной карты в пределах установленного </w:t>
      </w:r>
      <w:r w:rsidR="00C149B2">
        <w:rPr>
          <w:sz w:val="28"/>
          <w:szCs w:val="28"/>
        </w:rPr>
        <w:t>Покупателем</w:t>
      </w:r>
      <w:r w:rsidRPr="00153AF7">
        <w:rPr>
          <w:sz w:val="28"/>
          <w:szCs w:val="28"/>
        </w:rPr>
        <w:t xml:space="preserve"> (суточного, месячного) лимита для конкретного держателя регулируемой топливной карты).</w:t>
      </w:r>
    </w:p>
    <w:p w14:paraId="1BE9FA6B"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Количество изменений лимитов отпуска топлива на АЗС на протяжении периода сроков поставки – неограниченно.</w:t>
      </w:r>
    </w:p>
    <w:p w14:paraId="7A38AE6A" w14:textId="77777777" w:rsidR="00DA353C" w:rsidRPr="00153AF7" w:rsidRDefault="00906B6E" w:rsidP="00153AF7">
      <w:pPr>
        <w:numPr>
          <w:ilvl w:val="1"/>
          <w:numId w:val="24"/>
        </w:numPr>
        <w:spacing w:after="0" w:line="240" w:lineRule="auto"/>
        <w:ind w:left="0" w:firstLine="0"/>
        <w:jc w:val="both"/>
        <w:rPr>
          <w:sz w:val="28"/>
          <w:szCs w:val="28"/>
        </w:rPr>
      </w:pPr>
      <w:r w:rsidRPr="00153AF7">
        <w:rPr>
          <w:sz w:val="28"/>
          <w:szCs w:val="28"/>
        </w:rPr>
        <w:t xml:space="preserve">Контроль расхода отпускаемого на АЗС топлива производится, как </w:t>
      </w:r>
      <w:r w:rsidR="00C149B2">
        <w:rPr>
          <w:sz w:val="28"/>
          <w:szCs w:val="28"/>
        </w:rPr>
        <w:t>Покупателем</w:t>
      </w:r>
      <w:r w:rsidRPr="00153AF7">
        <w:rPr>
          <w:sz w:val="28"/>
          <w:szCs w:val="28"/>
        </w:rPr>
        <w:t xml:space="preserve"> в "Личном кабинете", так и непосредственно Поставщиком топлива.</w:t>
      </w:r>
    </w:p>
    <w:p w14:paraId="6B8806A6" w14:textId="77777777" w:rsidR="00DA353C" w:rsidRPr="00153AF7" w:rsidRDefault="00906B6E" w:rsidP="00153AF7">
      <w:pPr>
        <w:numPr>
          <w:ilvl w:val="0"/>
          <w:numId w:val="20"/>
        </w:numPr>
        <w:spacing w:after="0" w:line="240" w:lineRule="auto"/>
        <w:ind w:left="0" w:firstLine="0"/>
        <w:jc w:val="both"/>
        <w:rPr>
          <w:sz w:val="28"/>
          <w:szCs w:val="28"/>
        </w:rPr>
      </w:pPr>
      <w:r w:rsidRPr="00153AF7">
        <w:rPr>
          <w:sz w:val="28"/>
          <w:szCs w:val="28"/>
        </w:rPr>
        <w:t>Объем и сроки гарантий качества</w:t>
      </w:r>
    </w:p>
    <w:p w14:paraId="5C740F1B" w14:textId="77777777" w:rsidR="00DA353C" w:rsidRPr="00153AF7" w:rsidRDefault="00906B6E" w:rsidP="00153AF7">
      <w:pPr>
        <w:numPr>
          <w:ilvl w:val="1"/>
          <w:numId w:val="20"/>
        </w:numPr>
        <w:spacing w:after="0" w:line="240" w:lineRule="auto"/>
        <w:ind w:left="0" w:firstLine="0"/>
        <w:jc w:val="both"/>
        <w:rPr>
          <w:sz w:val="28"/>
          <w:szCs w:val="28"/>
        </w:rPr>
      </w:pPr>
      <w:r w:rsidRPr="00153AF7">
        <w:rPr>
          <w:sz w:val="28"/>
          <w:szCs w:val="28"/>
        </w:rPr>
        <w:t xml:space="preserve">Поставщик гарантирует возможность заправки автотранспортных средств </w:t>
      </w:r>
      <w:r w:rsidR="00C149B2">
        <w:rPr>
          <w:sz w:val="28"/>
          <w:szCs w:val="28"/>
        </w:rPr>
        <w:t>Покупателя</w:t>
      </w:r>
      <w:r w:rsidRPr="00153AF7">
        <w:rPr>
          <w:sz w:val="28"/>
          <w:szCs w:val="28"/>
        </w:rPr>
        <w:t xml:space="preserve"> по регулируемым топливным картам Поставщика.</w:t>
      </w:r>
    </w:p>
    <w:p w14:paraId="6B7461F0" w14:textId="77777777" w:rsidR="00DA353C" w:rsidRPr="00153AF7" w:rsidRDefault="00906B6E" w:rsidP="00153AF7">
      <w:pPr>
        <w:numPr>
          <w:ilvl w:val="1"/>
          <w:numId w:val="20"/>
        </w:numPr>
        <w:spacing w:after="0" w:line="240" w:lineRule="auto"/>
        <w:ind w:left="0" w:firstLine="0"/>
        <w:jc w:val="both"/>
        <w:rPr>
          <w:sz w:val="28"/>
          <w:szCs w:val="28"/>
        </w:rPr>
      </w:pPr>
      <w:r w:rsidRPr="00153AF7">
        <w:rPr>
          <w:sz w:val="28"/>
          <w:szCs w:val="28"/>
        </w:rPr>
        <w:t>Поставляемое топливо должно отвечать требованиям к качеству, устанавливаемым техническими регламентами, документами в области государственной стандартизации.</w:t>
      </w:r>
    </w:p>
    <w:p w14:paraId="6ADE19F0" w14:textId="77777777" w:rsidR="00DA353C" w:rsidRPr="00153AF7" w:rsidRDefault="00906B6E" w:rsidP="00153AF7">
      <w:pPr>
        <w:numPr>
          <w:ilvl w:val="1"/>
          <w:numId w:val="20"/>
        </w:numPr>
        <w:spacing w:after="0" w:line="240" w:lineRule="auto"/>
        <w:ind w:left="0" w:firstLine="0"/>
        <w:jc w:val="both"/>
        <w:rPr>
          <w:sz w:val="28"/>
          <w:szCs w:val="28"/>
        </w:rPr>
      </w:pPr>
      <w:r w:rsidRPr="00153AF7">
        <w:rPr>
          <w:sz w:val="28"/>
          <w:szCs w:val="28"/>
        </w:rPr>
        <w:t>Качество топлива должно соответствовать требованиям действующих ГОСТов и технических условий, характеристикам и свойствам, указанным в декларациях о соответствии на данный вид продукции.</w:t>
      </w:r>
    </w:p>
    <w:p w14:paraId="6595FFCD" w14:textId="77777777" w:rsidR="00007138" w:rsidRDefault="00906B6E" w:rsidP="00153AF7">
      <w:pPr>
        <w:numPr>
          <w:ilvl w:val="1"/>
          <w:numId w:val="20"/>
        </w:numPr>
        <w:spacing w:after="0" w:line="240" w:lineRule="auto"/>
        <w:ind w:left="0" w:firstLine="0"/>
        <w:jc w:val="both"/>
        <w:rPr>
          <w:sz w:val="28"/>
          <w:szCs w:val="28"/>
        </w:rPr>
      </w:pPr>
      <w:r w:rsidRPr="00153AF7">
        <w:rPr>
          <w:sz w:val="28"/>
          <w:szCs w:val="28"/>
        </w:rPr>
        <w:t>Топливо должно быть изготовлено в соответствии с требованиями международных стандартов, действующих на территории Российской Федерации, а также техническим условиям завода- изготовителя, в соответствии с требованиями актов,</w:t>
      </w:r>
      <w:r w:rsidR="00007138">
        <w:rPr>
          <w:sz w:val="28"/>
          <w:szCs w:val="28"/>
        </w:rPr>
        <w:t xml:space="preserve"> </w:t>
      </w:r>
      <w:r w:rsidRPr="00153AF7">
        <w:rPr>
          <w:sz w:val="28"/>
          <w:szCs w:val="28"/>
        </w:rPr>
        <w:t>указанных в пунктах 6.6 настоящего Технического задания.</w:t>
      </w:r>
    </w:p>
    <w:p w14:paraId="46833FCD" w14:textId="77777777" w:rsidR="00DA353C" w:rsidRPr="00153AF7" w:rsidRDefault="00906B6E" w:rsidP="00153AF7">
      <w:pPr>
        <w:numPr>
          <w:ilvl w:val="1"/>
          <w:numId w:val="20"/>
        </w:numPr>
        <w:spacing w:after="0" w:line="240" w:lineRule="auto"/>
        <w:ind w:left="0" w:firstLine="0"/>
        <w:jc w:val="both"/>
        <w:rPr>
          <w:sz w:val="28"/>
          <w:szCs w:val="28"/>
        </w:rPr>
      </w:pPr>
      <w:r w:rsidRPr="00153AF7">
        <w:rPr>
          <w:sz w:val="28"/>
          <w:szCs w:val="28"/>
        </w:rPr>
        <w:t xml:space="preserve"> В случае поступления от </w:t>
      </w:r>
      <w:r w:rsidR="00C149B2">
        <w:rPr>
          <w:sz w:val="28"/>
          <w:szCs w:val="28"/>
        </w:rPr>
        <w:t>Покупателя</w:t>
      </w:r>
      <w:r w:rsidRPr="00153AF7">
        <w:rPr>
          <w:sz w:val="28"/>
          <w:szCs w:val="28"/>
        </w:rPr>
        <w:t xml:space="preserve"> жалоб и/или замечаний на работу АЗС, указанных в предоставленном Поставщиком перечне АЗС, Поставщик должен принять меры по устранению недостатков и письменно сообщать об этом </w:t>
      </w:r>
      <w:r w:rsidR="00C149B2">
        <w:rPr>
          <w:sz w:val="28"/>
          <w:szCs w:val="28"/>
        </w:rPr>
        <w:t>Покупателю</w:t>
      </w:r>
      <w:r w:rsidRPr="00153AF7">
        <w:rPr>
          <w:sz w:val="28"/>
          <w:szCs w:val="28"/>
        </w:rPr>
        <w:t xml:space="preserve"> не позднее, чем в 5-дневный срок с момента его обращения путем направления оригинального письма по почте.</w:t>
      </w:r>
    </w:p>
    <w:p w14:paraId="34337DA1" w14:textId="77777777" w:rsidR="00DA353C" w:rsidRPr="00153AF7" w:rsidRDefault="00906B6E" w:rsidP="00153AF7">
      <w:pPr>
        <w:numPr>
          <w:ilvl w:val="1"/>
          <w:numId w:val="19"/>
        </w:numPr>
        <w:spacing w:after="0" w:line="240" w:lineRule="auto"/>
        <w:ind w:left="0" w:firstLine="0"/>
        <w:jc w:val="both"/>
        <w:rPr>
          <w:sz w:val="28"/>
          <w:szCs w:val="28"/>
        </w:rPr>
      </w:pPr>
      <w:r w:rsidRPr="00153AF7">
        <w:rPr>
          <w:sz w:val="28"/>
          <w:szCs w:val="28"/>
        </w:rPr>
        <w:t xml:space="preserve">В случаях выявления несоответствия качеству поставляемого топлива, </w:t>
      </w:r>
      <w:r w:rsidR="003B534B">
        <w:rPr>
          <w:sz w:val="28"/>
          <w:szCs w:val="28"/>
        </w:rPr>
        <w:t>Покупатель</w:t>
      </w:r>
      <w:r w:rsidRPr="00153AF7">
        <w:rPr>
          <w:sz w:val="28"/>
          <w:szCs w:val="28"/>
        </w:rPr>
        <w:t xml:space="preserve"> обязан для предъявления претензий, предоставить Поставщику следующие документы:</w:t>
      </w:r>
    </w:p>
    <w:p w14:paraId="36676161" w14:textId="77777777" w:rsidR="00DA353C" w:rsidRPr="00153AF7" w:rsidRDefault="00906B6E" w:rsidP="00153AF7">
      <w:pPr>
        <w:numPr>
          <w:ilvl w:val="0"/>
          <w:numId w:val="18"/>
        </w:numPr>
        <w:spacing w:after="0" w:line="240" w:lineRule="auto"/>
        <w:ind w:left="0" w:firstLine="0"/>
        <w:jc w:val="both"/>
        <w:rPr>
          <w:sz w:val="28"/>
          <w:szCs w:val="28"/>
        </w:rPr>
      </w:pPr>
      <w:r w:rsidRPr="00153AF7">
        <w:rPr>
          <w:sz w:val="28"/>
          <w:szCs w:val="28"/>
        </w:rPr>
        <w:t>терминальный чек точки обслуживания;</w:t>
      </w:r>
    </w:p>
    <w:p w14:paraId="370FA28D" w14:textId="77777777" w:rsidR="00DA353C" w:rsidRPr="00153AF7" w:rsidRDefault="00906B6E" w:rsidP="00153AF7">
      <w:pPr>
        <w:numPr>
          <w:ilvl w:val="0"/>
          <w:numId w:val="18"/>
        </w:numPr>
        <w:spacing w:after="0" w:line="240" w:lineRule="auto"/>
        <w:ind w:left="0" w:firstLine="0"/>
        <w:jc w:val="both"/>
        <w:rPr>
          <w:sz w:val="28"/>
          <w:szCs w:val="28"/>
        </w:rPr>
      </w:pPr>
      <w:r w:rsidRPr="00153AF7">
        <w:rPr>
          <w:sz w:val="28"/>
          <w:szCs w:val="28"/>
        </w:rPr>
        <w:t xml:space="preserve">акт экспертизы независимой экспертной организации, лаборатория которой аккредитована при Федеральном Агентстве по техническому регулированию и метрологии (ранее - Госстандарте России), подтверждающий факт ненадлежащего качества топлива. Экспертная организация проводит отбор арбитражных проб топлива на ТО, которая произвела отпуск топлива </w:t>
      </w:r>
      <w:r w:rsidR="00C149B2">
        <w:rPr>
          <w:sz w:val="28"/>
          <w:szCs w:val="28"/>
        </w:rPr>
        <w:t>Покупателю</w:t>
      </w:r>
      <w:r w:rsidRPr="00153AF7">
        <w:rPr>
          <w:sz w:val="28"/>
          <w:szCs w:val="28"/>
        </w:rPr>
        <w:t xml:space="preserve"> по правилам, предусматриваемыми актом, указанным в пункте 6.5 настоящего Технического задания. Поставщик в случае выявления некачественного топлива в течение 48 (сорока восьми) часов с момента поступления претензии осуществляет его замену.</w:t>
      </w:r>
    </w:p>
    <w:p w14:paraId="6DDBCCAB" w14:textId="77777777" w:rsidR="00DA353C" w:rsidRPr="00153AF7" w:rsidRDefault="00906B6E" w:rsidP="00153AF7">
      <w:pPr>
        <w:numPr>
          <w:ilvl w:val="1"/>
          <w:numId w:val="19"/>
        </w:numPr>
        <w:spacing w:after="0" w:line="240" w:lineRule="auto"/>
        <w:ind w:left="0" w:firstLine="0"/>
        <w:jc w:val="both"/>
        <w:rPr>
          <w:sz w:val="28"/>
          <w:szCs w:val="28"/>
        </w:rPr>
      </w:pPr>
      <w:r w:rsidRPr="00153AF7">
        <w:rPr>
          <w:sz w:val="28"/>
          <w:szCs w:val="28"/>
        </w:rPr>
        <w:t xml:space="preserve">В случае если причиной поломки и/или порчи принадлежащих </w:t>
      </w:r>
      <w:r w:rsidR="00C149B2">
        <w:rPr>
          <w:sz w:val="28"/>
          <w:szCs w:val="28"/>
        </w:rPr>
        <w:t>Покупателю</w:t>
      </w:r>
      <w:r w:rsidRPr="00153AF7">
        <w:rPr>
          <w:sz w:val="28"/>
          <w:szCs w:val="28"/>
        </w:rPr>
        <w:t xml:space="preserve"> автомобилей и агрегатов явилось использование отпущенного Поставщиком топлива (определяется независимой экспертизой), Поставщик обязан компенсировать все затраты по ремонту и доставке транспортного средства с места поломки по указанному </w:t>
      </w:r>
      <w:r w:rsidR="00C149B2">
        <w:rPr>
          <w:sz w:val="28"/>
          <w:szCs w:val="28"/>
        </w:rPr>
        <w:t>Покупателем</w:t>
      </w:r>
      <w:r w:rsidRPr="00153AF7">
        <w:rPr>
          <w:sz w:val="28"/>
          <w:szCs w:val="28"/>
        </w:rPr>
        <w:t xml:space="preserve"> адресу.</w:t>
      </w:r>
    </w:p>
    <w:p w14:paraId="2447A6F9" w14:textId="77777777" w:rsidR="00DA353C" w:rsidRPr="00153AF7" w:rsidRDefault="00906B6E" w:rsidP="00153AF7">
      <w:pPr>
        <w:numPr>
          <w:ilvl w:val="0"/>
          <w:numId w:val="20"/>
        </w:numPr>
        <w:spacing w:after="0" w:line="240" w:lineRule="auto"/>
        <w:ind w:left="0" w:firstLine="0"/>
        <w:jc w:val="both"/>
        <w:rPr>
          <w:sz w:val="28"/>
          <w:szCs w:val="28"/>
        </w:rPr>
      </w:pPr>
      <w:r w:rsidRPr="00153AF7">
        <w:rPr>
          <w:sz w:val="28"/>
          <w:szCs w:val="28"/>
        </w:rPr>
        <w:t xml:space="preserve">Требования к безопасности </w:t>
      </w:r>
      <w:r w:rsidR="00CA6776">
        <w:rPr>
          <w:sz w:val="28"/>
          <w:szCs w:val="28"/>
        </w:rPr>
        <w:t>нефтепродуктов</w:t>
      </w:r>
      <w:r w:rsidR="00007138">
        <w:rPr>
          <w:sz w:val="28"/>
          <w:szCs w:val="28"/>
        </w:rPr>
        <w:t>:</w:t>
      </w:r>
    </w:p>
    <w:p w14:paraId="6BDD52D4" w14:textId="77777777" w:rsidR="00DA353C" w:rsidRPr="00153AF7" w:rsidRDefault="00906B6E" w:rsidP="00153AF7">
      <w:pPr>
        <w:numPr>
          <w:ilvl w:val="1"/>
          <w:numId w:val="20"/>
        </w:numPr>
        <w:spacing w:after="0" w:line="240" w:lineRule="auto"/>
        <w:ind w:left="0" w:firstLine="0"/>
        <w:jc w:val="both"/>
        <w:rPr>
          <w:sz w:val="28"/>
          <w:szCs w:val="28"/>
        </w:rPr>
      </w:pPr>
      <w:r w:rsidRPr="00153AF7">
        <w:rPr>
          <w:sz w:val="28"/>
          <w:szCs w:val="28"/>
        </w:rPr>
        <w:lastRenderedPageBreak/>
        <w:t>Поставщик гарантирует качество и безопасность поставляемого топлива в соответствии с действующими стандартами, утвержденными в отношении данного вида топлива, предусмотренные требованиями актов, указанных в пунктах:</w:t>
      </w:r>
    </w:p>
    <w:p w14:paraId="24BF8DF2" w14:textId="77777777" w:rsidR="00DA353C" w:rsidRPr="00153AF7" w:rsidRDefault="00906B6E" w:rsidP="00153AF7">
      <w:pPr>
        <w:numPr>
          <w:ilvl w:val="0"/>
          <w:numId w:val="17"/>
        </w:numPr>
        <w:spacing w:after="0" w:line="240" w:lineRule="auto"/>
        <w:ind w:left="0" w:firstLine="0"/>
        <w:jc w:val="both"/>
        <w:rPr>
          <w:sz w:val="28"/>
          <w:szCs w:val="28"/>
        </w:rPr>
      </w:pPr>
      <w:r w:rsidRPr="00153AF7">
        <w:rPr>
          <w:sz w:val="28"/>
          <w:szCs w:val="28"/>
        </w:rPr>
        <w:t>пункты 6.2, 6.4, 6.6 настоящего Технического задания;</w:t>
      </w:r>
    </w:p>
    <w:p w14:paraId="63B54B5D" w14:textId="77777777" w:rsidR="00DA353C" w:rsidRPr="00153AF7" w:rsidRDefault="00906B6E" w:rsidP="00153AF7">
      <w:pPr>
        <w:spacing w:after="0" w:line="240" w:lineRule="auto"/>
        <w:jc w:val="both"/>
        <w:rPr>
          <w:sz w:val="28"/>
          <w:szCs w:val="28"/>
        </w:rPr>
      </w:pPr>
      <w:r w:rsidRPr="00153AF7">
        <w:rPr>
          <w:sz w:val="28"/>
          <w:szCs w:val="28"/>
        </w:rPr>
        <w:t>и наличием деклараций о соответствии или документа о качестве (паспорта), обязательных для данного вида топлива.</w:t>
      </w:r>
    </w:p>
    <w:p w14:paraId="3D190F71" w14:textId="77777777" w:rsidR="00DA353C" w:rsidRPr="00153AF7" w:rsidRDefault="00906B6E" w:rsidP="00153AF7">
      <w:pPr>
        <w:numPr>
          <w:ilvl w:val="1"/>
          <w:numId w:val="20"/>
        </w:numPr>
        <w:spacing w:after="0" w:line="240" w:lineRule="auto"/>
        <w:ind w:left="0" w:firstLine="0"/>
        <w:jc w:val="both"/>
        <w:rPr>
          <w:sz w:val="28"/>
          <w:szCs w:val="28"/>
        </w:rPr>
      </w:pPr>
      <w:r w:rsidRPr="00153AF7">
        <w:rPr>
          <w:sz w:val="28"/>
          <w:szCs w:val="28"/>
        </w:rPr>
        <w:t>Поставляемое топливо должно соответствовать экологическому классу топлива не ниже К5.</w:t>
      </w:r>
    </w:p>
    <w:p w14:paraId="05724808" w14:textId="77777777" w:rsidR="00153AA4" w:rsidRDefault="00906B6E" w:rsidP="00153AF7">
      <w:pPr>
        <w:numPr>
          <w:ilvl w:val="1"/>
          <w:numId w:val="20"/>
        </w:numPr>
        <w:spacing w:after="0" w:line="240" w:lineRule="auto"/>
        <w:ind w:left="0" w:firstLine="0"/>
        <w:jc w:val="both"/>
        <w:rPr>
          <w:sz w:val="28"/>
          <w:szCs w:val="28"/>
        </w:rPr>
      </w:pPr>
      <w:r w:rsidRPr="00153AF7">
        <w:rPr>
          <w:sz w:val="28"/>
          <w:szCs w:val="28"/>
        </w:rPr>
        <w:t xml:space="preserve">Поставляемое топливо должно быть произведено официальными заводами-переработчиками. </w:t>
      </w:r>
    </w:p>
    <w:p w14:paraId="0C42168D" w14:textId="77777777" w:rsidR="00DA353C" w:rsidRPr="00153AF7" w:rsidRDefault="00906B6E" w:rsidP="00153AA4">
      <w:pPr>
        <w:spacing w:after="0" w:line="240" w:lineRule="auto"/>
        <w:jc w:val="both"/>
        <w:rPr>
          <w:sz w:val="28"/>
          <w:szCs w:val="28"/>
        </w:rPr>
      </w:pPr>
      <w:r w:rsidRPr="00153AF7">
        <w:rPr>
          <w:sz w:val="28"/>
          <w:szCs w:val="28"/>
        </w:rPr>
        <w:t>5</w:t>
      </w:r>
      <w:r w:rsidR="00153AA4">
        <w:rPr>
          <w:sz w:val="28"/>
          <w:szCs w:val="28"/>
        </w:rPr>
        <w:t>.</w:t>
      </w:r>
      <w:r w:rsidRPr="00153AF7">
        <w:rPr>
          <w:sz w:val="28"/>
          <w:szCs w:val="28"/>
        </w:rPr>
        <w:t xml:space="preserve"> Требования к используемым материалам и оборудованию</w:t>
      </w:r>
    </w:p>
    <w:p w14:paraId="5E67E92D" w14:textId="77777777" w:rsidR="00DA353C" w:rsidRPr="00153AF7" w:rsidRDefault="00906B6E" w:rsidP="00153AF7">
      <w:pPr>
        <w:numPr>
          <w:ilvl w:val="1"/>
          <w:numId w:val="16"/>
        </w:numPr>
        <w:spacing w:after="0" w:line="240" w:lineRule="auto"/>
        <w:ind w:left="0" w:firstLine="0"/>
        <w:jc w:val="both"/>
        <w:rPr>
          <w:sz w:val="28"/>
          <w:szCs w:val="28"/>
        </w:rPr>
      </w:pPr>
      <w:r w:rsidRPr="00153AF7">
        <w:rPr>
          <w:sz w:val="28"/>
          <w:szCs w:val="28"/>
        </w:rPr>
        <w:t>При поставке топлива по регулируемым топливным картам специальных требований к используемым материалам и оборудованию не предъявляется.</w:t>
      </w:r>
    </w:p>
    <w:p w14:paraId="536947E7" w14:textId="77777777" w:rsidR="00DA353C" w:rsidRPr="00153AF7" w:rsidRDefault="00906B6E" w:rsidP="00153AF7">
      <w:pPr>
        <w:numPr>
          <w:ilvl w:val="1"/>
          <w:numId w:val="16"/>
        </w:numPr>
        <w:spacing w:after="0" w:line="240" w:lineRule="auto"/>
        <w:ind w:left="0" w:firstLine="0"/>
        <w:jc w:val="both"/>
        <w:rPr>
          <w:sz w:val="28"/>
          <w:szCs w:val="28"/>
        </w:rPr>
      </w:pPr>
      <w:r w:rsidRPr="00153AF7">
        <w:rPr>
          <w:sz w:val="28"/>
          <w:szCs w:val="28"/>
        </w:rPr>
        <w:t>На АЗС для заправки крупногабаритной техники (грузовые автомобили, автобусы, строительная и сельскохозяйственная техника и т.п.) крепление защитных устройств к блокам и контейнерам хранения топлива не допускается согласно пункта 6.14 настоящего Технического задания.</w:t>
      </w:r>
    </w:p>
    <w:p w14:paraId="08F8399F" w14:textId="77777777" w:rsidR="00DA353C" w:rsidRPr="00153AF7" w:rsidRDefault="00906B6E" w:rsidP="00153AF7">
      <w:pPr>
        <w:numPr>
          <w:ilvl w:val="0"/>
          <w:numId w:val="15"/>
        </w:numPr>
        <w:spacing w:after="0" w:line="240" w:lineRule="auto"/>
        <w:ind w:left="0" w:firstLine="0"/>
        <w:jc w:val="both"/>
        <w:rPr>
          <w:sz w:val="28"/>
          <w:szCs w:val="28"/>
        </w:rPr>
      </w:pPr>
      <w:r w:rsidRPr="00153AF7">
        <w:rPr>
          <w:sz w:val="28"/>
          <w:szCs w:val="28"/>
        </w:rPr>
        <w:t>Перечень нормативных технических и нормативных правовых актов</w:t>
      </w:r>
    </w:p>
    <w:p w14:paraId="35C72DED" w14:textId="77777777" w:rsidR="00DA353C" w:rsidRPr="00153AF7" w:rsidRDefault="00906B6E" w:rsidP="00153AF7">
      <w:pPr>
        <w:numPr>
          <w:ilvl w:val="1"/>
          <w:numId w:val="15"/>
        </w:numPr>
        <w:spacing w:after="0" w:line="240" w:lineRule="auto"/>
        <w:ind w:left="0" w:firstLine="0"/>
        <w:jc w:val="both"/>
        <w:rPr>
          <w:sz w:val="28"/>
          <w:szCs w:val="28"/>
        </w:rPr>
      </w:pPr>
      <w:r w:rsidRPr="00153AF7">
        <w:rPr>
          <w:sz w:val="28"/>
          <w:szCs w:val="28"/>
        </w:rPr>
        <w:t>Решение Комиссии Таможенного союза от 18.10.2011 N 826 "О принятии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w:t>
      </w:r>
      <w:proofErr w:type="gramStart"/>
      <w:r w:rsidRPr="00153AF7">
        <w:rPr>
          <w:sz w:val="28"/>
          <w:szCs w:val="28"/>
        </w:rPr>
        <w:t>" .</w:t>
      </w:r>
      <w:proofErr w:type="gramEnd"/>
    </w:p>
    <w:p w14:paraId="3539BA89" w14:textId="77777777" w:rsidR="00DA353C" w:rsidRPr="00153AF7" w:rsidRDefault="00906B6E" w:rsidP="00153AF7">
      <w:pPr>
        <w:numPr>
          <w:ilvl w:val="1"/>
          <w:numId w:val="15"/>
        </w:numPr>
        <w:spacing w:after="0" w:line="240" w:lineRule="auto"/>
        <w:ind w:left="0" w:firstLine="0"/>
        <w:jc w:val="both"/>
        <w:rPr>
          <w:sz w:val="28"/>
          <w:szCs w:val="28"/>
        </w:rPr>
      </w:pPr>
      <w:r w:rsidRPr="00153AF7">
        <w:rPr>
          <w:sz w:val="28"/>
          <w:szCs w:val="28"/>
        </w:rPr>
        <w:t>"ГОСТ Р 51105-2020. Национальный стандарт Российской Федерации. Топлива для двигателей внутреннего сгорания. Бензин неэтилированный. Технические условия" (утв. и введен в действие Приказом Росстандарта от 01.10.2020 № 725-ст).</w:t>
      </w:r>
    </w:p>
    <w:p w14:paraId="02B5E0A8" w14:textId="77777777" w:rsidR="00DA353C" w:rsidRPr="00153AF7" w:rsidRDefault="00906B6E" w:rsidP="00153AF7">
      <w:pPr>
        <w:numPr>
          <w:ilvl w:val="1"/>
          <w:numId w:val="15"/>
        </w:numPr>
        <w:spacing w:after="0" w:line="240" w:lineRule="auto"/>
        <w:ind w:left="0" w:firstLine="0"/>
        <w:jc w:val="both"/>
        <w:rPr>
          <w:sz w:val="28"/>
          <w:szCs w:val="28"/>
        </w:rPr>
      </w:pPr>
      <w:r w:rsidRPr="00153AF7">
        <w:rPr>
          <w:sz w:val="28"/>
          <w:szCs w:val="28"/>
        </w:rPr>
        <w:t>"ГОСТ 1756-2000 (ИСО 3007-99). Межгосударственный стандарт. Нефтепродукты. Определение давления насыщенных паров" (введен в действие Постановлением Госстандарта России от 03.11.2000 N 286-ст).</w:t>
      </w:r>
    </w:p>
    <w:p w14:paraId="16783A11" w14:textId="77777777" w:rsidR="00DA353C" w:rsidRPr="00153AF7" w:rsidRDefault="00906B6E" w:rsidP="00153AF7">
      <w:pPr>
        <w:numPr>
          <w:ilvl w:val="1"/>
          <w:numId w:val="15"/>
        </w:numPr>
        <w:spacing w:after="0" w:line="240" w:lineRule="auto"/>
        <w:ind w:left="0" w:firstLine="0"/>
        <w:jc w:val="both"/>
        <w:rPr>
          <w:sz w:val="28"/>
          <w:szCs w:val="28"/>
        </w:rPr>
      </w:pPr>
      <w:r w:rsidRPr="00153AF7">
        <w:rPr>
          <w:sz w:val="28"/>
          <w:szCs w:val="28"/>
        </w:rPr>
        <w:t>"ГОСТ Р 51866-2002 (ЕН 228-2004). Государственный стандарт Российской Федерации. Топлива моторные. Бензин неэтилированный. Технические условия" (принят и введен в действие Постановлением Госстандарта России от 31.01.2002 N 42-ст).</w:t>
      </w:r>
    </w:p>
    <w:p w14:paraId="1D585806" w14:textId="77777777" w:rsidR="00DA353C" w:rsidRPr="00153AF7" w:rsidRDefault="00906B6E" w:rsidP="00153AF7">
      <w:pPr>
        <w:numPr>
          <w:ilvl w:val="1"/>
          <w:numId w:val="15"/>
        </w:numPr>
        <w:spacing w:after="0" w:line="240" w:lineRule="auto"/>
        <w:ind w:left="0" w:firstLine="0"/>
        <w:jc w:val="both"/>
        <w:rPr>
          <w:sz w:val="28"/>
          <w:szCs w:val="28"/>
        </w:rPr>
      </w:pPr>
      <w:r w:rsidRPr="00153AF7">
        <w:rPr>
          <w:sz w:val="28"/>
          <w:szCs w:val="28"/>
        </w:rPr>
        <w:t>ГОСТ 2517-2012. Межгосударственный стандарт. Нефть и нефтепродукты. Методы отбора проб (введен в действие Приказом Росстандарта от 29.11.2012 N 1448-ст).</w:t>
      </w:r>
    </w:p>
    <w:p w14:paraId="6135B159" w14:textId="77777777" w:rsidR="00DA353C" w:rsidRPr="00153AF7" w:rsidRDefault="00906B6E" w:rsidP="00153AF7">
      <w:pPr>
        <w:numPr>
          <w:ilvl w:val="1"/>
          <w:numId w:val="15"/>
        </w:numPr>
        <w:spacing w:after="0" w:line="240" w:lineRule="auto"/>
        <w:ind w:left="0" w:firstLine="0"/>
        <w:jc w:val="both"/>
        <w:rPr>
          <w:sz w:val="28"/>
          <w:szCs w:val="28"/>
        </w:rPr>
      </w:pPr>
      <w:r w:rsidRPr="00153AF7">
        <w:rPr>
          <w:sz w:val="28"/>
          <w:szCs w:val="28"/>
        </w:rPr>
        <w:t>"ГОСТ 32513-2013. Межгосударственный стандарт. Топлива моторные. Бензин неэтилированный. Технические условия" (введен в действие Приказом Росстандарта от 22.11.2013 N 864-ст).</w:t>
      </w:r>
    </w:p>
    <w:p w14:paraId="63E194FF" w14:textId="77777777" w:rsidR="00DA353C" w:rsidRPr="00153AF7" w:rsidRDefault="00906B6E" w:rsidP="00153AF7">
      <w:pPr>
        <w:numPr>
          <w:ilvl w:val="1"/>
          <w:numId w:val="15"/>
        </w:numPr>
        <w:spacing w:after="0" w:line="240" w:lineRule="auto"/>
        <w:ind w:left="0" w:firstLine="0"/>
        <w:jc w:val="both"/>
        <w:rPr>
          <w:sz w:val="28"/>
          <w:szCs w:val="28"/>
        </w:rPr>
      </w:pPr>
      <w:r w:rsidRPr="00153AF7">
        <w:rPr>
          <w:sz w:val="28"/>
          <w:szCs w:val="28"/>
        </w:rPr>
        <w:t>Приказ МЧС России от 05.05.2014 N 221"Об утверждении свода правил "Станции автомобильные заправочные. Требования пожарной безопасности".</w:t>
      </w:r>
    </w:p>
    <w:p w14:paraId="601DE987" w14:textId="77777777" w:rsidR="00DA353C" w:rsidRPr="00153AF7" w:rsidRDefault="00906B6E" w:rsidP="00153AF7">
      <w:pPr>
        <w:numPr>
          <w:ilvl w:val="1"/>
          <w:numId w:val="15"/>
        </w:numPr>
        <w:spacing w:after="0" w:line="240" w:lineRule="auto"/>
        <w:ind w:left="0" w:firstLine="0"/>
        <w:jc w:val="both"/>
        <w:rPr>
          <w:sz w:val="28"/>
          <w:szCs w:val="28"/>
        </w:rPr>
      </w:pPr>
      <w:r w:rsidRPr="00153AF7">
        <w:rPr>
          <w:sz w:val="28"/>
          <w:szCs w:val="28"/>
        </w:rPr>
        <w:t>"ГОСТ 511-2015. Межгосударственный стандарт. Топливо для двигателей. Моторный метод определения октанового числа" (введен в действие Приказом Росстандарта от 11.12.2015 N 2151-ст).</w:t>
      </w:r>
    </w:p>
    <w:p w14:paraId="7694D9A6" w14:textId="77777777" w:rsidR="00DA353C" w:rsidRPr="00153AF7" w:rsidRDefault="00906B6E" w:rsidP="00153AF7">
      <w:pPr>
        <w:numPr>
          <w:ilvl w:val="1"/>
          <w:numId w:val="15"/>
        </w:numPr>
        <w:spacing w:after="0" w:line="240" w:lineRule="auto"/>
        <w:ind w:left="0" w:firstLine="0"/>
        <w:jc w:val="both"/>
        <w:rPr>
          <w:sz w:val="28"/>
          <w:szCs w:val="28"/>
        </w:rPr>
      </w:pPr>
      <w:r w:rsidRPr="00153AF7">
        <w:rPr>
          <w:sz w:val="28"/>
          <w:szCs w:val="28"/>
        </w:rPr>
        <w:t>"ГОСТ 8226-2015. Межгосударственный стандарт. Топливо для двигателей. Исследовательский метод определения октанового числа" (введен в действие Приказом Росстандарта от 11.12.2015 N 2152-ст).</w:t>
      </w:r>
    </w:p>
    <w:p w14:paraId="476EADF0" w14:textId="77777777" w:rsidR="00DA353C" w:rsidRPr="00153AF7" w:rsidRDefault="00906B6E" w:rsidP="00153AF7">
      <w:pPr>
        <w:numPr>
          <w:ilvl w:val="1"/>
          <w:numId w:val="15"/>
        </w:numPr>
        <w:spacing w:after="0" w:line="240" w:lineRule="auto"/>
        <w:ind w:left="0" w:firstLine="0"/>
        <w:jc w:val="both"/>
        <w:rPr>
          <w:sz w:val="28"/>
          <w:szCs w:val="28"/>
        </w:rPr>
      </w:pPr>
      <w:r w:rsidRPr="00153AF7">
        <w:rPr>
          <w:sz w:val="28"/>
          <w:szCs w:val="28"/>
        </w:rPr>
        <w:t>"ГОСТ 28828-90. Межгосударственный стандарт. Бензины. Метод определения свинца" (утв. и введен в действие Постановлением Госстандарта СССР от 28.12.1990 N 3449).</w:t>
      </w:r>
    </w:p>
    <w:p w14:paraId="7C13BB1B" w14:textId="77777777" w:rsidR="00DA353C" w:rsidRDefault="00906B6E" w:rsidP="00153AF7">
      <w:pPr>
        <w:numPr>
          <w:ilvl w:val="1"/>
          <w:numId w:val="15"/>
        </w:numPr>
        <w:spacing w:after="0" w:line="240" w:lineRule="auto"/>
        <w:ind w:left="0" w:firstLine="0"/>
        <w:jc w:val="both"/>
        <w:rPr>
          <w:sz w:val="28"/>
          <w:szCs w:val="28"/>
        </w:rPr>
      </w:pPr>
      <w:r w:rsidRPr="00153AF7">
        <w:rPr>
          <w:sz w:val="28"/>
          <w:szCs w:val="28"/>
        </w:rPr>
        <w:lastRenderedPageBreak/>
        <w:t xml:space="preserve">"Инструкция о порядке приемки продукции производственно-технического назначения и </w:t>
      </w:r>
      <w:r w:rsidR="00CA6776">
        <w:rPr>
          <w:sz w:val="28"/>
          <w:szCs w:val="28"/>
        </w:rPr>
        <w:t>нефтепродуктов</w:t>
      </w:r>
      <w:r w:rsidRPr="00153AF7">
        <w:rPr>
          <w:sz w:val="28"/>
          <w:szCs w:val="28"/>
        </w:rPr>
        <w:t xml:space="preserve"> народного потребления по количеству" (утв. постановлением Госарбитража СССР от 15.06.1965 N П-6).</w:t>
      </w:r>
    </w:p>
    <w:p w14:paraId="1BFE02BB" w14:textId="77777777" w:rsidR="00DA353C" w:rsidRPr="008D1FA5" w:rsidRDefault="00906B6E" w:rsidP="008D1FA5">
      <w:pPr>
        <w:numPr>
          <w:ilvl w:val="1"/>
          <w:numId w:val="15"/>
        </w:numPr>
        <w:spacing w:after="0" w:line="240" w:lineRule="auto"/>
        <w:ind w:left="0" w:firstLine="0"/>
        <w:jc w:val="both"/>
        <w:rPr>
          <w:sz w:val="28"/>
          <w:szCs w:val="28"/>
        </w:rPr>
      </w:pPr>
      <w:r w:rsidRPr="008D1FA5">
        <w:rPr>
          <w:sz w:val="28"/>
          <w:szCs w:val="28"/>
        </w:rPr>
        <w:t xml:space="preserve">"Инструкция о порядке приемки продукции производственно-технического назначения и </w:t>
      </w:r>
      <w:r w:rsidR="00CA6776" w:rsidRPr="008D1FA5">
        <w:rPr>
          <w:sz w:val="28"/>
          <w:szCs w:val="28"/>
        </w:rPr>
        <w:t>нефтепродуктов</w:t>
      </w:r>
      <w:r w:rsidRPr="008D1FA5">
        <w:rPr>
          <w:sz w:val="28"/>
          <w:szCs w:val="28"/>
        </w:rPr>
        <w:t xml:space="preserve"> народного потребления по качеству" (утв. Постановлением Госарбитража СССР от 25.04.1966 N П-7</w:t>
      </w:r>
      <w:r w:rsidR="008D1FA5" w:rsidRPr="008D1FA5">
        <w:rPr>
          <w:sz w:val="28"/>
          <w:szCs w:val="28"/>
        </w:rPr>
        <w:t xml:space="preserve"> </w:t>
      </w:r>
      <w:r w:rsidR="008D1FA5" w:rsidRPr="008D1FA5">
        <w:rPr>
          <w:color w:val="000000"/>
          <w:sz w:val="28"/>
          <w:szCs w:val="28"/>
        </w:rPr>
        <w:t>(ред. от 23.07.1975, с изм. от 22.10.1997)</w:t>
      </w:r>
      <w:r w:rsidR="008D1FA5">
        <w:rPr>
          <w:color w:val="000000"/>
          <w:sz w:val="28"/>
          <w:szCs w:val="28"/>
        </w:rPr>
        <w:t>.</w:t>
      </w:r>
    </w:p>
    <w:p w14:paraId="7ABB8696" w14:textId="77777777" w:rsidR="00DA353C" w:rsidRPr="00D04ACC" w:rsidRDefault="00DA353C" w:rsidP="00D04ACC">
      <w:pPr>
        <w:spacing w:after="0" w:line="240" w:lineRule="auto"/>
        <w:jc w:val="both"/>
        <w:rPr>
          <w:sz w:val="28"/>
          <w:szCs w:val="28"/>
        </w:rPr>
      </w:pPr>
    </w:p>
    <w:tbl>
      <w:tblPr>
        <w:tblW w:w="0" w:type="auto"/>
        <w:tblInd w:w="10" w:type="dxa"/>
        <w:tblCellMar>
          <w:left w:w="10" w:type="dxa"/>
          <w:right w:w="10" w:type="dxa"/>
        </w:tblCellMar>
        <w:tblLook w:val="04A0" w:firstRow="1" w:lastRow="0" w:firstColumn="1" w:lastColumn="0" w:noHBand="0" w:noVBand="1"/>
      </w:tblPr>
      <w:tblGrid>
        <w:gridCol w:w="5380"/>
        <w:gridCol w:w="5430"/>
      </w:tblGrid>
      <w:tr w:rsidR="002A72BB" w14:paraId="2B86E5C3" w14:textId="77777777" w:rsidTr="00930D13">
        <w:tc>
          <w:tcPr>
            <w:tcW w:w="5498" w:type="dxa"/>
          </w:tcPr>
          <w:p w14:paraId="072733B6" w14:textId="77777777" w:rsidR="002A72BB" w:rsidRDefault="002A72BB" w:rsidP="00930D13">
            <w:pPr>
              <w:spacing w:after="0" w:line="240" w:lineRule="auto"/>
              <w:jc w:val="both"/>
              <w:rPr>
                <w:sz w:val="28"/>
                <w:szCs w:val="28"/>
              </w:rPr>
            </w:pPr>
            <w:r>
              <w:rPr>
                <w:b/>
                <w:bCs/>
                <w:sz w:val="28"/>
                <w:szCs w:val="28"/>
              </w:rPr>
              <w:t>Покупатель:</w:t>
            </w:r>
          </w:p>
          <w:p w14:paraId="05F7937B" w14:textId="77777777" w:rsidR="002A72BB" w:rsidRDefault="002A72BB" w:rsidP="00930D13">
            <w:pPr>
              <w:spacing w:after="0" w:line="240" w:lineRule="auto"/>
              <w:jc w:val="both"/>
              <w:rPr>
                <w:b/>
                <w:bCs/>
                <w:sz w:val="28"/>
                <w:szCs w:val="28"/>
              </w:rPr>
            </w:pPr>
            <w:r>
              <w:rPr>
                <w:b/>
                <w:bCs/>
                <w:sz w:val="28"/>
                <w:szCs w:val="28"/>
              </w:rPr>
              <w:t>АНО «Кинопарк»</w:t>
            </w:r>
          </w:p>
          <w:p w14:paraId="05E1784E" w14:textId="77777777" w:rsidR="002A72BB" w:rsidRDefault="002A72BB" w:rsidP="00930D13">
            <w:pPr>
              <w:spacing w:after="0" w:line="240" w:lineRule="auto"/>
              <w:jc w:val="both"/>
              <w:rPr>
                <w:b/>
                <w:bCs/>
                <w:sz w:val="28"/>
                <w:szCs w:val="28"/>
              </w:rPr>
            </w:pPr>
            <w:r>
              <w:rPr>
                <w:b/>
                <w:bCs/>
                <w:sz w:val="28"/>
                <w:szCs w:val="28"/>
              </w:rPr>
              <w:t xml:space="preserve">Первый заместитель </w:t>
            </w:r>
          </w:p>
          <w:p w14:paraId="35D0F8AA" w14:textId="77777777" w:rsidR="002A72BB" w:rsidRDefault="002A72BB" w:rsidP="00930D13">
            <w:pPr>
              <w:spacing w:after="0" w:line="240" w:lineRule="auto"/>
              <w:jc w:val="both"/>
              <w:rPr>
                <w:b/>
                <w:bCs/>
                <w:sz w:val="28"/>
                <w:szCs w:val="28"/>
              </w:rPr>
            </w:pPr>
            <w:r>
              <w:rPr>
                <w:b/>
                <w:bCs/>
                <w:sz w:val="28"/>
                <w:szCs w:val="28"/>
              </w:rPr>
              <w:t xml:space="preserve">генерального директора </w:t>
            </w:r>
          </w:p>
          <w:p w14:paraId="2CE071AB" w14:textId="77777777" w:rsidR="002A72BB" w:rsidRDefault="002A72BB" w:rsidP="00930D13">
            <w:pPr>
              <w:spacing w:after="0" w:line="240" w:lineRule="auto"/>
              <w:jc w:val="both"/>
              <w:rPr>
                <w:b/>
                <w:bCs/>
                <w:sz w:val="28"/>
                <w:szCs w:val="28"/>
              </w:rPr>
            </w:pPr>
          </w:p>
          <w:p w14:paraId="397573C7" w14:textId="77777777" w:rsidR="002A72BB" w:rsidRDefault="002A72BB" w:rsidP="00930D13">
            <w:pPr>
              <w:spacing w:after="0" w:line="240" w:lineRule="auto"/>
              <w:jc w:val="both"/>
              <w:rPr>
                <w:sz w:val="28"/>
                <w:szCs w:val="28"/>
              </w:rPr>
            </w:pPr>
          </w:p>
          <w:p w14:paraId="69E77E25" w14:textId="77777777" w:rsidR="002A72BB" w:rsidRDefault="002A72BB" w:rsidP="00930D13">
            <w:pPr>
              <w:spacing w:after="0" w:line="240" w:lineRule="auto"/>
              <w:jc w:val="both"/>
              <w:rPr>
                <w:sz w:val="28"/>
                <w:szCs w:val="28"/>
              </w:rPr>
            </w:pPr>
            <w:r>
              <w:rPr>
                <w:sz w:val="28"/>
                <w:szCs w:val="28"/>
              </w:rPr>
              <w:t>___________________/Д.И. Малышев/</w:t>
            </w:r>
          </w:p>
          <w:p w14:paraId="70DF3E03" w14:textId="77777777" w:rsidR="002A72BB" w:rsidRDefault="002A72BB" w:rsidP="00930D13">
            <w:pPr>
              <w:spacing w:after="0" w:line="240" w:lineRule="auto"/>
              <w:jc w:val="both"/>
              <w:rPr>
                <w:sz w:val="28"/>
                <w:szCs w:val="28"/>
              </w:rPr>
            </w:pPr>
            <w:r>
              <w:rPr>
                <w:sz w:val="28"/>
                <w:szCs w:val="28"/>
              </w:rPr>
              <w:t>М.П.</w:t>
            </w:r>
          </w:p>
        </w:tc>
        <w:tc>
          <w:tcPr>
            <w:tcW w:w="5498" w:type="dxa"/>
          </w:tcPr>
          <w:p w14:paraId="3F5ADA7F" w14:textId="77777777" w:rsidR="002A72BB" w:rsidRDefault="002A72BB" w:rsidP="00930D13">
            <w:pPr>
              <w:spacing w:after="0" w:line="240" w:lineRule="auto"/>
              <w:jc w:val="both"/>
              <w:rPr>
                <w:sz w:val="28"/>
                <w:szCs w:val="28"/>
              </w:rPr>
            </w:pPr>
            <w:r>
              <w:rPr>
                <w:b/>
                <w:bCs/>
                <w:sz w:val="28"/>
                <w:szCs w:val="28"/>
              </w:rPr>
              <w:t>Поставщик:</w:t>
            </w:r>
          </w:p>
          <w:p w14:paraId="1B7D1913" w14:textId="77777777" w:rsidR="002A72BB" w:rsidRDefault="002A72BB" w:rsidP="00930D13">
            <w:pPr>
              <w:spacing w:after="0" w:line="240" w:lineRule="auto"/>
              <w:jc w:val="both"/>
              <w:rPr>
                <w:sz w:val="28"/>
                <w:szCs w:val="28"/>
              </w:rPr>
            </w:pPr>
            <w:r>
              <w:rPr>
                <w:b/>
                <w:bCs/>
                <w:sz w:val="28"/>
                <w:szCs w:val="28"/>
              </w:rPr>
              <w:t>_______________</w:t>
            </w:r>
          </w:p>
          <w:p w14:paraId="2937A6B3" w14:textId="77777777" w:rsidR="002A72BB" w:rsidRDefault="002A72BB" w:rsidP="00930D13">
            <w:pPr>
              <w:spacing w:after="0" w:line="240" w:lineRule="auto"/>
              <w:jc w:val="both"/>
              <w:rPr>
                <w:sz w:val="28"/>
                <w:szCs w:val="28"/>
              </w:rPr>
            </w:pPr>
          </w:p>
          <w:p w14:paraId="5702EEBA" w14:textId="77777777" w:rsidR="002A72BB" w:rsidRDefault="002A72BB" w:rsidP="00930D13">
            <w:pPr>
              <w:spacing w:after="0" w:line="240" w:lineRule="auto"/>
              <w:jc w:val="both"/>
              <w:rPr>
                <w:sz w:val="28"/>
                <w:szCs w:val="28"/>
              </w:rPr>
            </w:pPr>
          </w:p>
          <w:p w14:paraId="268D3D46" w14:textId="77777777" w:rsidR="002A72BB" w:rsidRDefault="002A72BB" w:rsidP="00930D13">
            <w:pPr>
              <w:spacing w:after="0" w:line="240" w:lineRule="auto"/>
              <w:jc w:val="both"/>
              <w:rPr>
                <w:sz w:val="28"/>
                <w:szCs w:val="28"/>
              </w:rPr>
            </w:pPr>
          </w:p>
          <w:p w14:paraId="137468E5" w14:textId="77777777" w:rsidR="002A72BB" w:rsidRDefault="002A72BB" w:rsidP="00930D13">
            <w:pPr>
              <w:spacing w:after="0" w:line="240" w:lineRule="auto"/>
              <w:jc w:val="both"/>
              <w:rPr>
                <w:sz w:val="28"/>
                <w:szCs w:val="28"/>
              </w:rPr>
            </w:pPr>
          </w:p>
          <w:p w14:paraId="73E8D116" w14:textId="77777777" w:rsidR="002A72BB" w:rsidRDefault="002A72BB" w:rsidP="00930D13">
            <w:pPr>
              <w:spacing w:after="0" w:line="240" w:lineRule="auto"/>
              <w:jc w:val="both"/>
              <w:rPr>
                <w:sz w:val="28"/>
                <w:szCs w:val="28"/>
              </w:rPr>
            </w:pPr>
            <w:r>
              <w:rPr>
                <w:sz w:val="28"/>
                <w:szCs w:val="28"/>
              </w:rPr>
              <w:t>_______________/______________/</w:t>
            </w:r>
          </w:p>
          <w:p w14:paraId="45AA262A" w14:textId="77777777" w:rsidR="002A72BB" w:rsidRDefault="002A72BB" w:rsidP="00930D13">
            <w:pPr>
              <w:spacing w:after="0" w:line="240" w:lineRule="auto"/>
              <w:jc w:val="both"/>
              <w:rPr>
                <w:sz w:val="28"/>
                <w:szCs w:val="28"/>
              </w:rPr>
            </w:pPr>
            <w:r>
              <w:rPr>
                <w:sz w:val="28"/>
                <w:szCs w:val="28"/>
              </w:rPr>
              <w:t>М.П.</w:t>
            </w:r>
          </w:p>
        </w:tc>
      </w:tr>
    </w:tbl>
    <w:p w14:paraId="71292EC5" w14:textId="77777777" w:rsidR="00DA353C" w:rsidRPr="00153AF7" w:rsidRDefault="00DA353C" w:rsidP="00153AF7">
      <w:pPr>
        <w:spacing w:after="0" w:line="240" w:lineRule="auto"/>
        <w:jc w:val="both"/>
        <w:rPr>
          <w:sz w:val="28"/>
          <w:szCs w:val="28"/>
        </w:rPr>
      </w:pPr>
    </w:p>
    <w:p w14:paraId="53F43FF7" w14:textId="77777777" w:rsidR="00DA353C" w:rsidRPr="00153AF7" w:rsidRDefault="00DA353C" w:rsidP="00153AF7">
      <w:pPr>
        <w:spacing w:after="0" w:line="240" w:lineRule="auto"/>
        <w:jc w:val="both"/>
        <w:rPr>
          <w:sz w:val="28"/>
          <w:szCs w:val="28"/>
        </w:rPr>
        <w:sectPr w:rsidR="00DA353C" w:rsidRPr="00153AF7">
          <w:pgSz w:w="11900" w:h="16840"/>
          <w:pgMar w:top="700" w:right="520" w:bottom="880" w:left="560" w:header="0" w:footer="686" w:gutter="0"/>
          <w:cols w:space="720"/>
        </w:sectPr>
      </w:pPr>
    </w:p>
    <w:p w14:paraId="5C46BF12" w14:textId="77777777" w:rsidR="00DA353C" w:rsidRPr="00153AF7" w:rsidRDefault="00906B6E" w:rsidP="00153AF7">
      <w:pPr>
        <w:spacing w:after="0" w:line="240" w:lineRule="auto"/>
        <w:jc w:val="right"/>
        <w:rPr>
          <w:sz w:val="28"/>
          <w:szCs w:val="28"/>
        </w:rPr>
      </w:pPr>
      <w:r w:rsidRPr="00153AF7">
        <w:rPr>
          <w:sz w:val="28"/>
          <w:szCs w:val="28"/>
        </w:rPr>
        <w:lastRenderedPageBreak/>
        <w:t>Приложение 1 к Техническому заданию</w:t>
      </w:r>
    </w:p>
    <w:p w14:paraId="211CF54D" w14:textId="77777777" w:rsidR="00DA353C" w:rsidRPr="00153AF7" w:rsidRDefault="00DA353C" w:rsidP="00153AF7">
      <w:pPr>
        <w:spacing w:after="0" w:line="240" w:lineRule="auto"/>
        <w:jc w:val="right"/>
        <w:rPr>
          <w:sz w:val="28"/>
          <w:szCs w:val="28"/>
        </w:rPr>
      </w:pPr>
    </w:p>
    <w:p w14:paraId="6EFB43B1" w14:textId="77777777" w:rsidR="00DA353C" w:rsidRDefault="00906B6E" w:rsidP="00FF3DB8">
      <w:pPr>
        <w:spacing w:after="0" w:line="240" w:lineRule="auto"/>
        <w:jc w:val="center"/>
        <w:rPr>
          <w:b/>
          <w:bCs/>
          <w:sz w:val="28"/>
          <w:szCs w:val="28"/>
        </w:rPr>
      </w:pPr>
      <w:r w:rsidRPr="00FF3DB8">
        <w:rPr>
          <w:b/>
          <w:bCs/>
          <w:sz w:val="28"/>
          <w:szCs w:val="28"/>
        </w:rPr>
        <w:t>Перечень объектов закупки</w:t>
      </w:r>
    </w:p>
    <w:p w14:paraId="3860CA66" w14:textId="77777777" w:rsidR="00FF3DB8" w:rsidRPr="00FF3DB8" w:rsidRDefault="00FF3DB8" w:rsidP="00FF3DB8">
      <w:pPr>
        <w:spacing w:after="0" w:line="240" w:lineRule="auto"/>
        <w:jc w:val="center"/>
        <w:rPr>
          <w:b/>
          <w:bCs/>
          <w:sz w:val="28"/>
          <w:szCs w:val="28"/>
        </w:rPr>
      </w:pPr>
    </w:p>
    <w:tbl>
      <w:tblPr>
        <w:tblStyle w:val="TableNormal"/>
        <w:tblW w:w="0" w:type="auto"/>
        <w:tblInd w:w="4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531"/>
        <w:gridCol w:w="303"/>
        <w:gridCol w:w="7379"/>
        <w:gridCol w:w="3363"/>
        <w:gridCol w:w="39"/>
        <w:gridCol w:w="2431"/>
      </w:tblGrid>
      <w:tr w:rsidR="00D73D83" w14:paraId="0D863A0B" w14:textId="77777777" w:rsidTr="00D73D83">
        <w:trPr>
          <w:trHeight w:val="338"/>
        </w:trPr>
        <w:tc>
          <w:tcPr>
            <w:tcW w:w="15046" w:type="dxa"/>
            <w:gridSpan w:val="6"/>
            <w:tcBorders>
              <w:top w:val="single" w:sz="12" w:space="0" w:color="000000"/>
              <w:left w:val="single" w:sz="12" w:space="0" w:color="000000"/>
              <w:bottom w:val="single" w:sz="12" w:space="0" w:color="000000"/>
              <w:right w:val="single" w:sz="12" w:space="0" w:color="000000"/>
            </w:tcBorders>
            <w:hideMark/>
          </w:tcPr>
          <w:p w14:paraId="74417083" w14:textId="77777777" w:rsidR="00D73D83" w:rsidRDefault="00D73D83">
            <w:pPr>
              <w:pStyle w:val="TableParagraph"/>
              <w:jc w:val="both"/>
              <w:rPr>
                <w:b/>
                <w:sz w:val="28"/>
                <w:szCs w:val="28"/>
              </w:rPr>
            </w:pPr>
            <w:r>
              <w:rPr>
                <w:b/>
                <w:sz w:val="28"/>
                <w:szCs w:val="28"/>
              </w:rPr>
              <w:t>БЕНЗИН АВТОМОБИЛЬНЫЙ (РОЗНИЧНАЯ РЕАЛИЗАЦИЯ)</w:t>
            </w:r>
          </w:p>
        </w:tc>
      </w:tr>
      <w:tr w:rsidR="00D73D83" w14:paraId="0EF744AA" w14:textId="77777777" w:rsidTr="00D73D83">
        <w:trPr>
          <w:trHeight w:val="458"/>
        </w:trPr>
        <w:tc>
          <w:tcPr>
            <w:tcW w:w="15046" w:type="dxa"/>
            <w:gridSpan w:val="6"/>
            <w:tcBorders>
              <w:top w:val="single" w:sz="12" w:space="0" w:color="000000"/>
              <w:left w:val="single" w:sz="12" w:space="0" w:color="000000"/>
              <w:bottom w:val="single" w:sz="12" w:space="0" w:color="000000"/>
              <w:right w:val="single" w:sz="12" w:space="0" w:color="000000"/>
            </w:tcBorders>
            <w:hideMark/>
          </w:tcPr>
          <w:p w14:paraId="716D7390" w14:textId="77777777" w:rsidR="00D73D83" w:rsidRDefault="00D73D83">
            <w:pPr>
              <w:pStyle w:val="TableParagraph"/>
              <w:jc w:val="both"/>
              <w:rPr>
                <w:sz w:val="28"/>
                <w:szCs w:val="28"/>
              </w:rPr>
            </w:pPr>
            <w:proofErr w:type="spellStart"/>
            <w:r>
              <w:rPr>
                <w:b/>
                <w:sz w:val="28"/>
                <w:szCs w:val="28"/>
              </w:rPr>
              <w:t>Обоснование</w:t>
            </w:r>
            <w:proofErr w:type="spellEnd"/>
            <w:r>
              <w:rPr>
                <w:b/>
                <w:sz w:val="28"/>
                <w:szCs w:val="28"/>
              </w:rPr>
              <w:t xml:space="preserve"> </w:t>
            </w:r>
            <w:proofErr w:type="spellStart"/>
            <w:r>
              <w:rPr>
                <w:b/>
                <w:sz w:val="28"/>
                <w:szCs w:val="28"/>
              </w:rPr>
              <w:t>дополнительных</w:t>
            </w:r>
            <w:proofErr w:type="spellEnd"/>
            <w:r>
              <w:rPr>
                <w:b/>
                <w:sz w:val="28"/>
                <w:szCs w:val="28"/>
              </w:rPr>
              <w:t xml:space="preserve"> </w:t>
            </w:r>
            <w:proofErr w:type="spellStart"/>
            <w:r>
              <w:rPr>
                <w:b/>
                <w:sz w:val="28"/>
                <w:szCs w:val="28"/>
              </w:rPr>
              <w:t>характеристик</w:t>
            </w:r>
            <w:proofErr w:type="spellEnd"/>
            <w:r>
              <w:rPr>
                <w:b/>
                <w:sz w:val="28"/>
                <w:szCs w:val="28"/>
              </w:rPr>
              <w:t xml:space="preserve">: </w:t>
            </w:r>
            <w:r>
              <w:rPr>
                <w:sz w:val="28"/>
                <w:szCs w:val="28"/>
              </w:rPr>
              <w:t>-</w:t>
            </w:r>
          </w:p>
        </w:tc>
      </w:tr>
      <w:tr w:rsidR="00D73D83" w14:paraId="62B4967B" w14:textId="77777777" w:rsidTr="00D73D83">
        <w:trPr>
          <w:trHeight w:val="338"/>
        </w:trPr>
        <w:tc>
          <w:tcPr>
            <w:tcW w:w="1834" w:type="dxa"/>
            <w:gridSpan w:val="2"/>
            <w:tcBorders>
              <w:top w:val="single" w:sz="12" w:space="0" w:color="000000"/>
              <w:left w:val="single" w:sz="12" w:space="0" w:color="000000"/>
              <w:bottom w:val="single" w:sz="12" w:space="0" w:color="000000"/>
              <w:right w:val="single" w:sz="12" w:space="0" w:color="000000"/>
            </w:tcBorders>
            <w:hideMark/>
          </w:tcPr>
          <w:p w14:paraId="3F11F038" w14:textId="77777777" w:rsidR="00D73D83" w:rsidRDefault="00D73D83">
            <w:pPr>
              <w:pStyle w:val="TableParagraph"/>
              <w:jc w:val="both"/>
              <w:rPr>
                <w:sz w:val="28"/>
                <w:szCs w:val="28"/>
              </w:rPr>
            </w:pPr>
            <w:proofErr w:type="spellStart"/>
            <w:r>
              <w:rPr>
                <w:sz w:val="28"/>
                <w:szCs w:val="28"/>
              </w:rPr>
              <w:t>Адрес</w:t>
            </w:r>
            <w:proofErr w:type="spellEnd"/>
            <w:r>
              <w:rPr>
                <w:sz w:val="28"/>
                <w:szCs w:val="28"/>
              </w:rPr>
              <w:t>:</w:t>
            </w:r>
          </w:p>
        </w:tc>
        <w:tc>
          <w:tcPr>
            <w:tcW w:w="7379" w:type="dxa"/>
            <w:tcBorders>
              <w:top w:val="single" w:sz="12" w:space="0" w:color="000000"/>
              <w:left w:val="single" w:sz="12" w:space="0" w:color="000000"/>
              <w:bottom w:val="single" w:sz="12" w:space="0" w:color="000000"/>
              <w:right w:val="single" w:sz="12" w:space="0" w:color="000000"/>
            </w:tcBorders>
            <w:hideMark/>
          </w:tcPr>
          <w:p w14:paraId="2E39729B" w14:textId="77777777" w:rsidR="00D73D83" w:rsidRDefault="00D73D83">
            <w:pPr>
              <w:pStyle w:val="TableParagraph"/>
              <w:jc w:val="both"/>
              <w:rPr>
                <w:sz w:val="28"/>
                <w:szCs w:val="28"/>
              </w:rPr>
            </w:pPr>
            <w:proofErr w:type="spellStart"/>
            <w:r>
              <w:rPr>
                <w:sz w:val="28"/>
                <w:szCs w:val="28"/>
              </w:rPr>
              <w:t>Характеристики</w:t>
            </w:r>
            <w:proofErr w:type="spellEnd"/>
            <w:r>
              <w:rPr>
                <w:sz w:val="28"/>
                <w:szCs w:val="28"/>
              </w:rPr>
              <w:t>:</w:t>
            </w:r>
          </w:p>
        </w:tc>
        <w:tc>
          <w:tcPr>
            <w:tcW w:w="3363" w:type="dxa"/>
            <w:tcBorders>
              <w:top w:val="single" w:sz="12" w:space="0" w:color="000000"/>
              <w:left w:val="single" w:sz="12" w:space="0" w:color="000000"/>
              <w:bottom w:val="single" w:sz="12" w:space="0" w:color="000000"/>
              <w:right w:val="single" w:sz="12" w:space="0" w:color="000000"/>
            </w:tcBorders>
            <w:hideMark/>
          </w:tcPr>
          <w:p w14:paraId="6CEE6B1D" w14:textId="77777777" w:rsidR="00D73D83" w:rsidRDefault="00D73D83">
            <w:pPr>
              <w:pStyle w:val="TableParagraph"/>
              <w:jc w:val="both"/>
              <w:rPr>
                <w:sz w:val="28"/>
                <w:szCs w:val="28"/>
              </w:rPr>
            </w:pPr>
            <w:proofErr w:type="spellStart"/>
            <w:r>
              <w:rPr>
                <w:sz w:val="28"/>
                <w:szCs w:val="28"/>
              </w:rPr>
              <w:t>Дополнительные</w:t>
            </w:r>
            <w:proofErr w:type="spellEnd"/>
            <w:r>
              <w:rPr>
                <w:sz w:val="28"/>
                <w:szCs w:val="28"/>
              </w:rPr>
              <w:t xml:space="preserve"> </w:t>
            </w:r>
            <w:proofErr w:type="spellStart"/>
            <w:r>
              <w:rPr>
                <w:sz w:val="28"/>
                <w:szCs w:val="28"/>
              </w:rPr>
              <w:t>условия</w:t>
            </w:r>
            <w:proofErr w:type="spellEnd"/>
            <w:r>
              <w:rPr>
                <w:sz w:val="28"/>
                <w:szCs w:val="28"/>
              </w:rPr>
              <w:t>:</w:t>
            </w:r>
          </w:p>
        </w:tc>
        <w:tc>
          <w:tcPr>
            <w:tcW w:w="2470" w:type="dxa"/>
            <w:gridSpan w:val="2"/>
            <w:tcBorders>
              <w:top w:val="single" w:sz="12" w:space="0" w:color="000000"/>
              <w:left w:val="single" w:sz="12" w:space="0" w:color="000000"/>
              <w:bottom w:val="single" w:sz="12" w:space="0" w:color="000000"/>
              <w:right w:val="single" w:sz="12" w:space="0" w:color="000000"/>
            </w:tcBorders>
            <w:hideMark/>
          </w:tcPr>
          <w:p w14:paraId="11902A54" w14:textId="77777777" w:rsidR="00D73D83" w:rsidRDefault="00D73D83">
            <w:pPr>
              <w:pStyle w:val="TableParagraph"/>
              <w:jc w:val="both"/>
              <w:rPr>
                <w:sz w:val="28"/>
                <w:szCs w:val="28"/>
              </w:rPr>
            </w:pPr>
            <w:proofErr w:type="spellStart"/>
            <w:r>
              <w:rPr>
                <w:sz w:val="28"/>
                <w:szCs w:val="28"/>
              </w:rPr>
              <w:t>Срок</w:t>
            </w:r>
            <w:proofErr w:type="spellEnd"/>
            <w:r>
              <w:rPr>
                <w:sz w:val="28"/>
                <w:szCs w:val="28"/>
              </w:rPr>
              <w:t>:</w:t>
            </w:r>
          </w:p>
        </w:tc>
      </w:tr>
      <w:tr w:rsidR="00D73D83" w14:paraId="40035242" w14:textId="77777777" w:rsidTr="00D73D83">
        <w:trPr>
          <w:trHeight w:val="3475"/>
        </w:trPr>
        <w:tc>
          <w:tcPr>
            <w:tcW w:w="1834" w:type="dxa"/>
            <w:gridSpan w:val="2"/>
            <w:tcBorders>
              <w:top w:val="single" w:sz="12" w:space="0" w:color="000000"/>
              <w:left w:val="single" w:sz="12" w:space="0" w:color="000000"/>
              <w:bottom w:val="single" w:sz="18" w:space="0" w:color="000000"/>
              <w:right w:val="single" w:sz="12" w:space="0" w:color="000000"/>
            </w:tcBorders>
            <w:hideMark/>
          </w:tcPr>
          <w:p w14:paraId="44FDCED7" w14:textId="77777777" w:rsidR="00D73D83" w:rsidRDefault="00D73D83">
            <w:pPr>
              <w:pStyle w:val="TableParagraph"/>
              <w:jc w:val="both"/>
              <w:rPr>
                <w:sz w:val="28"/>
                <w:szCs w:val="28"/>
                <w:lang w:val="ru-RU"/>
              </w:rPr>
            </w:pPr>
            <w:r>
              <w:rPr>
                <w:sz w:val="28"/>
                <w:szCs w:val="28"/>
                <w:lang w:val="ru-RU"/>
              </w:rPr>
              <w:t>город Москва, Московская область</w:t>
            </w:r>
          </w:p>
        </w:tc>
        <w:tc>
          <w:tcPr>
            <w:tcW w:w="7379" w:type="dxa"/>
            <w:tcBorders>
              <w:top w:val="single" w:sz="12" w:space="0" w:color="000000"/>
              <w:left w:val="single" w:sz="12" w:space="0" w:color="000000"/>
              <w:bottom w:val="single" w:sz="18" w:space="0" w:color="000000"/>
              <w:right w:val="single" w:sz="12" w:space="0" w:color="000000"/>
            </w:tcBorders>
            <w:hideMark/>
          </w:tcPr>
          <w:p w14:paraId="57F4E5FF" w14:textId="77777777" w:rsidR="00D73D83" w:rsidRDefault="00D73D83">
            <w:pPr>
              <w:pStyle w:val="TableParagraph"/>
              <w:jc w:val="both"/>
              <w:rPr>
                <w:sz w:val="28"/>
                <w:szCs w:val="28"/>
                <w:lang w:val="ru-RU"/>
              </w:rPr>
            </w:pPr>
            <w:r>
              <w:rPr>
                <w:sz w:val="28"/>
                <w:szCs w:val="28"/>
                <w:lang w:val="ru-RU"/>
              </w:rPr>
              <w:t>Октановое число бензина автомобильного по исследовательскому методу</w:t>
            </w:r>
            <w:proofErr w:type="gramStart"/>
            <w:r>
              <w:rPr>
                <w:sz w:val="28"/>
                <w:szCs w:val="28"/>
                <w:lang w:val="ru-RU"/>
              </w:rPr>
              <w:t>: &gt;</w:t>
            </w:r>
            <w:proofErr w:type="gramEnd"/>
            <w:r>
              <w:rPr>
                <w:sz w:val="28"/>
                <w:szCs w:val="28"/>
                <w:lang w:val="ru-RU"/>
              </w:rPr>
              <w:t>= 95 &lt; 98.</w:t>
            </w:r>
          </w:p>
          <w:p w14:paraId="692843F2" w14:textId="77777777" w:rsidR="00D73D83" w:rsidRDefault="00D73D83">
            <w:pPr>
              <w:pStyle w:val="TableParagraph"/>
              <w:jc w:val="both"/>
              <w:rPr>
                <w:sz w:val="28"/>
                <w:szCs w:val="28"/>
                <w:lang w:val="ru-RU"/>
              </w:rPr>
            </w:pPr>
            <w:r>
              <w:rPr>
                <w:sz w:val="28"/>
                <w:szCs w:val="28"/>
                <w:lang w:val="ru-RU"/>
              </w:rPr>
              <w:t>Экологический класс</w:t>
            </w:r>
            <w:proofErr w:type="gramStart"/>
            <w:r>
              <w:rPr>
                <w:sz w:val="28"/>
                <w:szCs w:val="28"/>
                <w:lang w:val="ru-RU"/>
              </w:rPr>
              <w:t>: Не</w:t>
            </w:r>
            <w:proofErr w:type="gramEnd"/>
            <w:r>
              <w:rPr>
                <w:sz w:val="28"/>
                <w:szCs w:val="28"/>
                <w:lang w:val="ru-RU"/>
              </w:rPr>
              <w:t xml:space="preserve"> ниже К5.</w:t>
            </w:r>
          </w:p>
          <w:p w14:paraId="48C392B9" w14:textId="77777777" w:rsidR="00D73D83" w:rsidRDefault="00D73D83">
            <w:pPr>
              <w:pStyle w:val="TableParagraph"/>
              <w:jc w:val="both"/>
              <w:rPr>
                <w:sz w:val="28"/>
                <w:szCs w:val="28"/>
                <w:lang w:val="ru-RU"/>
              </w:rPr>
            </w:pPr>
            <w:r>
              <w:rPr>
                <w:sz w:val="28"/>
                <w:szCs w:val="28"/>
                <w:lang w:val="ru-RU"/>
              </w:rPr>
              <w:t>Требование к наличию АЗС в административном округе города Москвы (для поставки бензина): Зеленоградский АО; Новомосковский АО; Северо-Западный АО; Центральный АО; Южный АО; Северный АО; Юго-Западный АО; Северо-Восточный АО; Юго-Восточный АО; Западный АО; Восточный АО; Троицкий АО.</w:t>
            </w:r>
          </w:p>
          <w:p w14:paraId="11E0AE0F" w14:textId="77777777" w:rsidR="00D73D83" w:rsidRDefault="00D73D83">
            <w:pPr>
              <w:pStyle w:val="TableParagraph"/>
              <w:jc w:val="both"/>
              <w:rPr>
                <w:sz w:val="28"/>
                <w:szCs w:val="28"/>
                <w:lang w:val="ru-RU"/>
              </w:rPr>
            </w:pPr>
            <w:r>
              <w:rPr>
                <w:sz w:val="28"/>
                <w:szCs w:val="28"/>
                <w:lang w:val="ru-RU"/>
              </w:rPr>
              <w:t>Требование к наличию АЗС на территории Московской области (для поставки бензина): Да.</w:t>
            </w:r>
          </w:p>
        </w:tc>
        <w:tc>
          <w:tcPr>
            <w:tcW w:w="3363" w:type="dxa"/>
            <w:tcBorders>
              <w:top w:val="single" w:sz="12" w:space="0" w:color="000000"/>
              <w:left w:val="single" w:sz="12" w:space="0" w:color="000000"/>
              <w:bottom w:val="single" w:sz="18" w:space="0" w:color="000000"/>
              <w:right w:val="single" w:sz="12" w:space="0" w:color="000000"/>
            </w:tcBorders>
            <w:hideMark/>
          </w:tcPr>
          <w:p w14:paraId="738229AC" w14:textId="77777777" w:rsidR="00D73D83" w:rsidRDefault="00D73D83">
            <w:pPr>
              <w:pStyle w:val="TableParagraph"/>
              <w:jc w:val="both"/>
              <w:rPr>
                <w:sz w:val="28"/>
                <w:szCs w:val="28"/>
                <w:lang w:val="ru-RU"/>
              </w:rPr>
            </w:pPr>
            <w:r>
              <w:rPr>
                <w:sz w:val="28"/>
                <w:szCs w:val="28"/>
                <w:lang w:val="ru-RU"/>
              </w:rPr>
              <w:t xml:space="preserve">Тип поставки топлива автомобильного: </w:t>
            </w:r>
            <w:r w:rsidR="00F35358">
              <w:rPr>
                <w:sz w:val="28"/>
                <w:szCs w:val="28"/>
                <w:lang w:val="ru-RU"/>
              </w:rPr>
              <w:t>р</w:t>
            </w:r>
            <w:r>
              <w:rPr>
                <w:sz w:val="28"/>
                <w:szCs w:val="28"/>
                <w:lang w:val="ru-RU"/>
              </w:rPr>
              <w:t>егулируемой топливной картой на автозаправочной станции.</w:t>
            </w:r>
          </w:p>
        </w:tc>
        <w:tc>
          <w:tcPr>
            <w:tcW w:w="2470" w:type="dxa"/>
            <w:gridSpan w:val="2"/>
            <w:tcBorders>
              <w:top w:val="single" w:sz="12" w:space="0" w:color="000000"/>
              <w:left w:val="single" w:sz="12" w:space="0" w:color="000000"/>
              <w:bottom w:val="single" w:sz="18" w:space="0" w:color="000000"/>
              <w:right w:val="single" w:sz="12" w:space="0" w:color="000000"/>
            </w:tcBorders>
            <w:hideMark/>
          </w:tcPr>
          <w:p w14:paraId="63859C79" w14:textId="77777777" w:rsidR="00D73D83" w:rsidRDefault="00D73D83">
            <w:pPr>
              <w:pStyle w:val="TableParagraph"/>
              <w:jc w:val="both"/>
              <w:rPr>
                <w:sz w:val="28"/>
                <w:szCs w:val="28"/>
                <w:lang w:val="ru-RU"/>
              </w:rPr>
            </w:pPr>
            <w:r>
              <w:rPr>
                <w:sz w:val="28"/>
                <w:szCs w:val="28"/>
              </w:rPr>
              <w:t>c</w:t>
            </w:r>
            <w:r>
              <w:rPr>
                <w:sz w:val="28"/>
                <w:szCs w:val="28"/>
                <w:lang w:val="ru-RU"/>
              </w:rPr>
              <w:t xml:space="preserve"> даты заключения договора по</w:t>
            </w:r>
          </w:p>
          <w:p w14:paraId="17D0CADE" w14:textId="77777777" w:rsidR="00D73D83" w:rsidRDefault="00D73D83">
            <w:pPr>
              <w:pStyle w:val="TableParagraph"/>
              <w:jc w:val="both"/>
              <w:rPr>
                <w:sz w:val="28"/>
                <w:szCs w:val="28"/>
                <w:lang w:val="ru-RU"/>
              </w:rPr>
            </w:pPr>
            <w:r>
              <w:rPr>
                <w:sz w:val="28"/>
                <w:szCs w:val="28"/>
                <w:lang w:val="ru-RU"/>
              </w:rPr>
              <w:t>31.12.2026</w:t>
            </w:r>
          </w:p>
        </w:tc>
      </w:tr>
      <w:tr w:rsidR="00D73D83" w14:paraId="34FE817B" w14:textId="77777777" w:rsidTr="00D73D83">
        <w:trPr>
          <w:trHeight w:val="345"/>
        </w:trPr>
        <w:tc>
          <w:tcPr>
            <w:tcW w:w="15046" w:type="dxa"/>
            <w:gridSpan w:val="6"/>
            <w:tcBorders>
              <w:top w:val="single" w:sz="18" w:space="0" w:color="000000"/>
              <w:left w:val="single" w:sz="12" w:space="0" w:color="000000"/>
              <w:bottom w:val="single" w:sz="12" w:space="0" w:color="000000"/>
              <w:right w:val="single" w:sz="12" w:space="0" w:color="000000"/>
            </w:tcBorders>
            <w:hideMark/>
          </w:tcPr>
          <w:p w14:paraId="5A777CE0" w14:textId="77777777" w:rsidR="00D73D83" w:rsidRDefault="00D73D83">
            <w:pPr>
              <w:pStyle w:val="TableParagraph"/>
              <w:jc w:val="both"/>
              <w:rPr>
                <w:b/>
                <w:sz w:val="24"/>
              </w:rPr>
            </w:pPr>
            <w:r>
              <w:rPr>
                <w:b/>
                <w:sz w:val="24"/>
              </w:rPr>
              <w:t>ТОПЛИВО ДИЗЕЛЬНОЕ (РОЗНИЧНАЯ РЕАЛИЗАЦИЯ)</w:t>
            </w:r>
          </w:p>
        </w:tc>
      </w:tr>
      <w:tr w:rsidR="00D73D83" w14:paraId="585B6D14" w14:textId="77777777" w:rsidTr="00D73D83">
        <w:trPr>
          <w:trHeight w:val="458"/>
        </w:trPr>
        <w:tc>
          <w:tcPr>
            <w:tcW w:w="15046" w:type="dxa"/>
            <w:gridSpan w:val="6"/>
            <w:tcBorders>
              <w:top w:val="single" w:sz="12" w:space="0" w:color="000000"/>
              <w:left w:val="single" w:sz="12" w:space="0" w:color="000000"/>
              <w:bottom w:val="single" w:sz="12" w:space="0" w:color="000000"/>
              <w:right w:val="single" w:sz="12" w:space="0" w:color="000000"/>
            </w:tcBorders>
            <w:hideMark/>
          </w:tcPr>
          <w:p w14:paraId="22BA18F0" w14:textId="77777777" w:rsidR="00D73D83" w:rsidRDefault="00D73D83">
            <w:pPr>
              <w:pStyle w:val="TableParagraph"/>
              <w:jc w:val="both"/>
              <w:rPr>
                <w:sz w:val="24"/>
              </w:rPr>
            </w:pPr>
            <w:proofErr w:type="spellStart"/>
            <w:r>
              <w:rPr>
                <w:b/>
                <w:sz w:val="24"/>
              </w:rPr>
              <w:t>Обоснование</w:t>
            </w:r>
            <w:proofErr w:type="spellEnd"/>
            <w:r>
              <w:rPr>
                <w:b/>
                <w:sz w:val="24"/>
              </w:rPr>
              <w:t xml:space="preserve"> </w:t>
            </w:r>
            <w:proofErr w:type="spellStart"/>
            <w:r>
              <w:rPr>
                <w:b/>
                <w:sz w:val="24"/>
              </w:rPr>
              <w:t>дополнительных</w:t>
            </w:r>
            <w:proofErr w:type="spellEnd"/>
            <w:r>
              <w:rPr>
                <w:b/>
                <w:sz w:val="24"/>
              </w:rPr>
              <w:t xml:space="preserve"> </w:t>
            </w:r>
            <w:proofErr w:type="spellStart"/>
            <w:r>
              <w:rPr>
                <w:b/>
                <w:sz w:val="24"/>
              </w:rPr>
              <w:t>характеристик</w:t>
            </w:r>
            <w:proofErr w:type="spellEnd"/>
            <w:r>
              <w:rPr>
                <w:b/>
                <w:sz w:val="24"/>
              </w:rPr>
              <w:t xml:space="preserve">: </w:t>
            </w:r>
            <w:r>
              <w:rPr>
                <w:sz w:val="24"/>
              </w:rPr>
              <w:t>-</w:t>
            </w:r>
          </w:p>
        </w:tc>
      </w:tr>
      <w:tr w:rsidR="00D73D83" w14:paraId="4F805841" w14:textId="77777777" w:rsidTr="00D73D83">
        <w:trPr>
          <w:trHeight w:val="338"/>
        </w:trPr>
        <w:tc>
          <w:tcPr>
            <w:tcW w:w="1531" w:type="dxa"/>
            <w:tcBorders>
              <w:top w:val="single" w:sz="12" w:space="0" w:color="000000"/>
              <w:left w:val="single" w:sz="12" w:space="0" w:color="000000"/>
              <w:bottom w:val="single" w:sz="12" w:space="0" w:color="000000"/>
              <w:right w:val="single" w:sz="12" w:space="0" w:color="000000"/>
            </w:tcBorders>
            <w:hideMark/>
          </w:tcPr>
          <w:p w14:paraId="46747374" w14:textId="77777777" w:rsidR="00D73D83" w:rsidRPr="00D73D83" w:rsidRDefault="00D73D83">
            <w:pPr>
              <w:pStyle w:val="TableParagraph"/>
              <w:jc w:val="both"/>
              <w:rPr>
                <w:sz w:val="28"/>
                <w:szCs w:val="28"/>
              </w:rPr>
            </w:pPr>
            <w:proofErr w:type="spellStart"/>
            <w:r w:rsidRPr="00D73D83">
              <w:rPr>
                <w:sz w:val="28"/>
                <w:szCs w:val="28"/>
              </w:rPr>
              <w:t>Адрес</w:t>
            </w:r>
            <w:proofErr w:type="spellEnd"/>
            <w:r w:rsidRPr="00D73D83">
              <w:rPr>
                <w:sz w:val="28"/>
                <w:szCs w:val="28"/>
              </w:rPr>
              <w:t>:</w:t>
            </w:r>
          </w:p>
        </w:tc>
        <w:tc>
          <w:tcPr>
            <w:tcW w:w="7682" w:type="dxa"/>
            <w:gridSpan w:val="2"/>
            <w:tcBorders>
              <w:top w:val="single" w:sz="12" w:space="0" w:color="000000"/>
              <w:left w:val="single" w:sz="12" w:space="0" w:color="000000"/>
              <w:bottom w:val="single" w:sz="12" w:space="0" w:color="000000"/>
              <w:right w:val="single" w:sz="12" w:space="0" w:color="000000"/>
            </w:tcBorders>
            <w:hideMark/>
          </w:tcPr>
          <w:p w14:paraId="7C7E0526" w14:textId="77777777" w:rsidR="00D73D83" w:rsidRPr="00D73D83" w:rsidRDefault="00D73D83">
            <w:pPr>
              <w:pStyle w:val="TableParagraph"/>
              <w:jc w:val="both"/>
              <w:rPr>
                <w:sz w:val="28"/>
                <w:szCs w:val="28"/>
              </w:rPr>
            </w:pPr>
            <w:proofErr w:type="spellStart"/>
            <w:r w:rsidRPr="00D73D83">
              <w:rPr>
                <w:sz w:val="28"/>
                <w:szCs w:val="28"/>
              </w:rPr>
              <w:t>Характеристики</w:t>
            </w:r>
            <w:proofErr w:type="spellEnd"/>
            <w:r w:rsidRPr="00D73D83">
              <w:rPr>
                <w:sz w:val="28"/>
                <w:szCs w:val="28"/>
              </w:rPr>
              <w:t>:</w:t>
            </w:r>
          </w:p>
        </w:tc>
        <w:tc>
          <w:tcPr>
            <w:tcW w:w="3402" w:type="dxa"/>
            <w:gridSpan w:val="2"/>
            <w:tcBorders>
              <w:top w:val="single" w:sz="12" w:space="0" w:color="000000"/>
              <w:left w:val="single" w:sz="12" w:space="0" w:color="000000"/>
              <w:bottom w:val="single" w:sz="12" w:space="0" w:color="000000"/>
              <w:right w:val="single" w:sz="12" w:space="0" w:color="000000"/>
            </w:tcBorders>
            <w:hideMark/>
          </w:tcPr>
          <w:p w14:paraId="0998851C" w14:textId="77777777" w:rsidR="00D73D83" w:rsidRPr="00D73D83" w:rsidRDefault="00D73D83">
            <w:pPr>
              <w:pStyle w:val="TableParagraph"/>
              <w:jc w:val="both"/>
              <w:rPr>
                <w:sz w:val="28"/>
                <w:szCs w:val="28"/>
              </w:rPr>
            </w:pPr>
            <w:proofErr w:type="spellStart"/>
            <w:r w:rsidRPr="00D73D83">
              <w:rPr>
                <w:sz w:val="28"/>
                <w:szCs w:val="28"/>
              </w:rPr>
              <w:t>Дополнительные</w:t>
            </w:r>
            <w:proofErr w:type="spellEnd"/>
            <w:r w:rsidRPr="00D73D83">
              <w:rPr>
                <w:sz w:val="28"/>
                <w:szCs w:val="28"/>
              </w:rPr>
              <w:t xml:space="preserve"> </w:t>
            </w:r>
            <w:proofErr w:type="spellStart"/>
            <w:r w:rsidRPr="00D73D83">
              <w:rPr>
                <w:sz w:val="28"/>
                <w:szCs w:val="28"/>
              </w:rPr>
              <w:t>условия</w:t>
            </w:r>
            <w:proofErr w:type="spellEnd"/>
            <w:r w:rsidRPr="00D73D83">
              <w:rPr>
                <w:sz w:val="28"/>
                <w:szCs w:val="28"/>
              </w:rPr>
              <w:t>:</w:t>
            </w:r>
          </w:p>
        </w:tc>
        <w:tc>
          <w:tcPr>
            <w:tcW w:w="2431" w:type="dxa"/>
            <w:tcBorders>
              <w:top w:val="single" w:sz="12" w:space="0" w:color="000000"/>
              <w:left w:val="single" w:sz="12" w:space="0" w:color="000000"/>
              <w:bottom w:val="single" w:sz="12" w:space="0" w:color="000000"/>
              <w:right w:val="single" w:sz="12" w:space="0" w:color="000000"/>
            </w:tcBorders>
            <w:hideMark/>
          </w:tcPr>
          <w:p w14:paraId="3B3731DA" w14:textId="77777777" w:rsidR="00D73D83" w:rsidRPr="00D73D83" w:rsidRDefault="00D73D83">
            <w:pPr>
              <w:pStyle w:val="TableParagraph"/>
              <w:jc w:val="both"/>
              <w:rPr>
                <w:sz w:val="28"/>
                <w:szCs w:val="28"/>
              </w:rPr>
            </w:pPr>
            <w:proofErr w:type="spellStart"/>
            <w:r w:rsidRPr="00D73D83">
              <w:rPr>
                <w:sz w:val="28"/>
                <w:szCs w:val="28"/>
              </w:rPr>
              <w:t>Срок</w:t>
            </w:r>
            <w:proofErr w:type="spellEnd"/>
            <w:r w:rsidRPr="00D73D83">
              <w:rPr>
                <w:sz w:val="28"/>
                <w:szCs w:val="28"/>
              </w:rPr>
              <w:t>:</w:t>
            </w:r>
          </w:p>
        </w:tc>
      </w:tr>
      <w:tr w:rsidR="00D73D83" w14:paraId="622E56BB" w14:textId="77777777" w:rsidTr="00D73D83">
        <w:trPr>
          <w:trHeight w:val="1301"/>
        </w:trPr>
        <w:tc>
          <w:tcPr>
            <w:tcW w:w="1531" w:type="dxa"/>
            <w:tcBorders>
              <w:top w:val="single" w:sz="12" w:space="0" w:color="000000"/>
              <w:left w:val="single" w:sz="12" w:space="0" w:color="000000"/>
              <w:bottom w:val="single" w:sz="12" w:space="0" w:color="000000"/>
              <w:right w:val="single" w:sz="12" w:space="0" w:color="000000"/>
            </w:tcBorders>
            <w:hideMark/>
          </w:tcPr>
          <w:p w14:paraId="09C68A36" w14:textId="77777777" w:rsidR="00D73D83" w:rsidRPr="00D73D83" w:rsidRDefault="00D73D83">
            <w:pPr>
              <w:pStyle w:val="TableParagraph"/>
              <w:jc w:val="both"/>
              <w:rPr>
                <w:sz w:val="28"/>
                <w:szCs w:val="28"/>
                <w:lang w:val="ru-RU"/>
              </w:rPr>
            </w:pPr>
            <w:r w:rsidRPr="00D73D83">
              <w:rPr>
                <w:sz w:val="28"/>
                <w:szCs w:val="28"/>
                <w:lang w:val="ru-RU"/>
              </w:rPr>
              <w:t>город Москва, Московская область</w:t>
            </w:r>
          </w:p>
        </w:tc>
        <w:tc>
          <w:tcPr>
            <w:tcW w:w="7682" w:type="dxa"/>
            <w:gridSpan w:val="2"/>
            <w:tcBorders>
              <w:top w:val="single" w:sz="12" w:space="0" w:color="000000"/>
              <w:left w:val="single" w:sz="12" w:space="0" w:color="000000"/>
              <w:bottom w:val="single" w:sz="12" w:space="0" w:color="000000"/>
              <w:right w:val="single" w:sz="12" w:space="0" w:color="000000"/>
            </w:tcBorders>
            <w:hideMark/>
          </w:tcPr>
          <w:p w14:paraId="20B0EFDE" w14:textId="77777777" w:rsidR="00D73D83" w:rsidRPr="00D73D83" w:rsidRDefault="00D73D83" w:rsidP="00D1367C">
            <w:pPr>
              <w:widowControl w:val="0"/>
              <w:autoSpaceDE w:val="0"/>
              <w:autoSpaceDN w:val="0"/>
              <w:spacing w:after="0"/>
              <w:jc w:val="both"/>
              <w:rPr>
                <w:sz w:val="28"/>
                <w:szCs w:val="28"/>
                <w:lang w:eastAsia="en-US"/>
              </w:rPr>
            </w:pPr>
            <w:r w:rsidRPr="00D73D83">
              <w:rPr>
                <w:sz w:val="28"/>
                <w:szCs w:val="28"/>
                <w:lang w:eastAsia="en-US"/>
              </w:rPr>
              <w:t>Тип топлива: Зимнее; Летнее; Межсезонное</w:t>
            </w:r>
            <w:r w:rsidRPr="00D73D83">
              <w:rPr>
                <w:sz w:val="28"/>
                <w:szCs w:val="28"/>
                <w:lang w:eastAsia="en-US"/>
              </w:rPr>
              <w:tab/>
            </w:r>
          </w:p>
          <w:p w14:paraId="3EEEDE9B" w14:textId="77777777" w:rsidR="00D73D83" w:rsidRPr="00D73D83" w:rsidRDefault="00D73D83" w:rsidP="00D73D83">
            <w:pPr>
              <w:widowControl w:val="0"/>
              <w:autoSpaceDE w:val="0"/>
              <w:autoSpaceDN w:val="0"/>
              <w:spacing w:after="0"/>
              <w:ind w:left="82"/>
              <w:jc w:val="both"/>
              <w:rPr>
                <w:sz w:val="28"/>
                <w:szCs w:val="28"/>
                <w:lang w:eastAsia="en-US"/>
              </w:rPr>
            </w:pPr>
            <w:r w:rsidRPr="00D73D83">
              <w:rPr>
                <w:sz w:val="28"/>
                <w:szCs w:val="28"/>
                <w:lang w:eastAsia="en-US"/>
              </w:rPr>
              <w:t xml:space="preserve">Экологический </w:t>
            </w:r>
            <w:proofErr w:type="gramStart"/>
            <w:r w:rsidRPr="00D73D83">
              <w:rPr>
                <w:sz w:val="28"/>
                <w:szCs w:val="28"/>
                <w:lang w:eastAsia="en-US"/>
              </w:rPr>
              <w:t>класс:  Не</w:t>
            </w:r>
            <w:proofErr w:type="gramEnd"/>
            <w:r w:rsidRPr="00D73D83">
              <w:rPr>
                <w:sz w:val="28"/>
                <w:szCs w:val="28"/>
                <w:lang w:eastAsia="en-US"/>
              </w:rPr>
              <w:t xml:space="preserve"> ниже К5</w:t>
            </w:r>
            <w:r w:rsidRPr="00D73D83">
              <w:rPr>
                <w:sz w:val="28"/>
                <w:szCs w:val="28"/>
                <w:lang w:eastAsia="en-US"/>
              </w:rPr>
              <w:tab/>
            </w:r>
          </w:p>
          <w:p w14:paraId="6CDEBAAB" w14:textId="77777777" w:rsidR="00D73D83" w:rsidRPr="00D73D83" w:rsidRDefault="00D73D83" w:rsidP="00D73D83">
            <w:pPr>
              <w:pStyle w:val="TableParagraph"/>
              <w:jc w:val="both"/>
              <w:rPr>
                <w:sz w:val="28"/>
                <w:szCs w:val="28"/>
                <w:lang w:val="ru-RU"/>
              </w:rPr>
            </w:pPr>
            <w:r w:rsidRPr="00D73D83">
              <w:rPr>
                <w:sz w:val="28"/>
                <w:szCs w:val="28"/>
                <w:lang w:val="ru-RU"/>
              </w:rPr>
              <w:t>Сорт/класс топлива</w:t>
            </w:r>
            <w:proofErr w:type="gramStart"/>
            <w:r w:rsidRPr="00D73D83">
              <w:rPr>
                <w:sz w:val="28"/>
                <w:szCs w:val="28"/>
                <w:lang w:val="ru-RU"/>
              </w:rPr>
              <w:t>: Не</w:t>
            </w:r>
            <w:proofErr w:type="gramEnd"/>
            <w:r w:rsidRPr="00D73D83">
              <w:rPr>
                <w:sz w:val="28"/>
                <w:szCs w:val="28"/>
                <w:lang w:val="ru-RU"/>
              </w:rPr>
              <w:t xml:space="preserve"> ниже </w:t>
            </w:r>
            <w:r w:rsidRPr="00D73D83">
              <w:rPr>
                <w:sz w:val="28"/>
                <w:szCs w:val="28"/>
              </w:rPr>
              <w:t>A</w:t>
            </w:r>
            <w:r w:rsidRPr="00D73D83">
              <w:rPr>
                <w:sz w:val="28"/>
                <w:szCs w:val="28"/>
                <w:lang w:val="ru-RU"/>
              </w:rPr>
              <w:t xml:space="preserve">; Не ниже </w:t>
            </w:r>
            <w:r w:rsidRPr="00D73D83">
              <w:rPr>
                <w:sz w:val="28"/>
                <w:szCs w:val="28"/>
              </w:rPr>
              <w:t>B</w:t>
            </w:r>
            <w:r w:rsidRPr="00D73D83">
              <w:rPr>
                <w:sz w:val="28"/>
                <w:szCs w:val="28"/>
                <w:lang w:val="ru-RU"/>
              </w:rPr>
              <w:t xml:space="preserve">; Не ниже </w:t>
            </w:r>
            <w:r w:rsidRPr="00D73D83">
              <w:rPr>
                <w:sz w:val="28"/>
                <w:szCs w:val="28"/>
              </w:rPr>
              <w:t>C</w:t>
            </w:r>
            <w:r w:rsidRPr="00D73D83">
              <w:rPr>
                <w:sz w:val="28"/>
                <w:szCs w:val="28"/>
                <w:lang w:val="ru-RU"/>
              </w:rPr>
              <w:t xml:space="preserve">; Не ниже </w:t>
            </w:r>
            <w:r w:rsidRPr="00D73D83">
              <w:rPr>
                <w:sz w:val="28"/>
                <w:szCs w:val="28"/>
              </w:rPr>
              <w:t>D</w:t>
            </w:r>
            <w:r w:rsidRPr="00D73D83">
              <w:rPr>
                <w:sz w:val="28"/>
                <w:szCs w:val="28"/>
                <w:lang w:val="ru-RU"/>
              </w:rPr>
              <w:t xml:space="preserve">; Не ниже </w:t>
            </w:r>
            <w:r w:rsidRPr="00D73D83">
              <w:rPr>
                <w:sz w:val="28"/>
                <w:szCs w:val="28"/>
              </w:rPr>
              <w:t>E</w:t>
            </w:r>
            <w:r w:rsidRPr="00D73D83">
              <w:rPr>
                <w:sz w:val="28"/>
                <w:szCs w:val="28"/>
                <w:lang w:val="ru-RU"/>
              </w:rPr>
              <w:t xml:space="preserve">; Не ниже </w:t>
            </w:r>
            <w:r w:rsidRPr="00D73D83">
              <w:rPr>
                <w:sz w:val="28"/>
                <w:szCs w:val="28"/>
              </w:rPr>
              <w:t>F</w:t>
            </w:r>
          </w:p>
          <w:p w14:paraId="37AC3492" w14:textId="77777777" w:rsidR="00D73D83" w:rsidRPr="002E4CBA" w:rsidRDefault="00D73D83">
            <w:pPr>
              <w:pStyle w:val="TableParagraph"/>
              <w:jc w:val="both"/>
              <w:rPr>
                <w:sz w:val="28"/>
                <w:szCs w:val="28"/>
                <w:lang w:val="ru-RU"/>
              </w:rPr>
            </w:pPr>
          </w:p>
        </w:tc>
        <w:tc>
          <w:tcPr>
            <w:tcW w:w="3402" w:type="dxa"/>
            <w:gridSpan w:val="2"/>
            <w:tcBorders>
              <w:top w:val="single" w:sz="12" w:space="0" w:color="000000"/>
              <w:left w:val="single" w:sz="12" w:space="0" w:color="000000"/>
              <w:bottom w:val="single" w:sz="12" w:space="0" w:color="000000"/>
              <w:right w:val="single" w:sz="12" w:space="0" w:color="000000"/>
            </w:tcBorders>
            <w:hideMark/>
          </w:tcPr>
          <w:p w14:paraId="6469A804" w14:textId="77777777" w:rsidR="00D73D83" w:rsidRPr="00D73D83" w:rsidRDefault="00D73D83">
            <w:pPr>
              <w:pStyle w:val="TableParagraph"/>
              <w:jc w:val="both"/>
              <w:rPr>
                <w:sz w:val="28"/>
                <w:szCs w:val="28"/>
                <w:lang w:val="ru-RU"/>
              </w:rPr>
            </w:pPr>
            <w:r w:rsidRPr="00D73D83">
              <w:rPr>
                <w:sz w:val="28"/>
                <w:szCs w:val="28"/>
                <w:lang w:val="ru-RU"/>
              </w:rPr>
              <w:t>Тип поставки топлива автомобильного:</w:t>
            </w:r>
            <w:r w:rsidR="00F35358">
              <w:rPr>
                <w:sz w:val="28"/>
                <w:szCs w:val="28"/>
                <w:lang w:val="ru-RU"/>
              </w:rPr>
              <w:t xml:space="preserve"> р</w:t>
            </w:r>
            <w:r w:rsidRPr="00D73D83">
              <w:rPr>
                <w:sz w:val="28"/>
                <w:szCs w:val="28"/>
                <w:lang w:val="ru-RU"/>
              </w:rPr>
              <w:t>егулируемой топливной картой на автозаправочной станции.</w:t>
            </w:r>
          </w:p>
        </w:tc>
        <w:tc>
          <w:tcPr>
            <w:tcW w:w="2431" w:type="dxa"/>
            <w:tcBorders>
              <w:top w:val="single" w:sz="12" w:space="0" w:color="000000"/>
              <w:left w:val="single" w:sz="12" w:space="0" w:color="000000"/>
              <w:bottom w:val="single" w:sz="12" w:space="0" w:color="000000"/>
              <w:right w:val="single" w:sz="12" w:space="0" w:color="000000"/>
            </w:tcBorders>
            <w:hideMark/>
          </w:tcPr>
          <w:p w14:paraId="445F9FA2" w14:textId="77777777" w:rsidR="00D73D83" w:rsidRPr="00D73D83" w:rsidRDefault="00D73D83">
            <w:pPr>
              <w:pStyle w:val="TableParagraph"/>
              <w:jc w:val="both"/>
              <w:rPr>
                <w:sz w:val="28"/>
                <w:szCs w:val="28"/>
                <w:lang w:val="ru-RU"/>
              </w:rPr>
            </w:pPr>
            <w:r w:rsidRPr="00D73D83">
              <w:rPr>
                <w:sz w:val="28"/>
                <w:szCs w:val="28"/>
              </w:rPr>
              <w:t>c</w:t>
            </w:r>
            <w:r w:rsidRPr="00D73D83">
              <w:rPr>
                <w:sz w:val="28"/>
                <w:szCs w:val="28"/>
                <w:lang w:val="ru-RU"/>
              </w:rPr>
              <w:t xml:space="preserve"> даты заключения договора по</w:t>
            </w:r>
          </w:p>
          <w:p w14:paraId="237BDF32" w14:textId="77777777" w:rsidR="00D73D83" w:rsidRPr="00D73D83" w:rsidRDefault="00D73D83">
            <w:pPr>
              <w:pStyle w:val="TableParagraph"/>
              <w:jc w:val="both"/>
              <w:rPr>
                <w:sz w:val="28"/>
                <w:szCs w:val="28"/>
                <w:lang w:val="ru-RU"/>
              </w:rPr>
            </w:pPr>
            <w:r w:rsidRPr="00D73D83">
              <w:rPr>
                <w:sz w:val="28"/>
                <w:szCs w:val="28"/>
                <w:lang w:val="ru-RU"/>
              </w:rPr>
              <w:t>31.12.2026</w:t>
            </w:r>
          </w:p>
        </w:tc>
      </w:tr>
    </w:tbl>
    <w:p w14:paraId="26C22E69" w14:textId="77777777" w:rsidR="00D73D83" w:rsidRDefault="00D73D83" w:rsidP="00D73D83">
      <w:pPr>
        <w:rPr>
          <w:sz w:val="24"/>
        </w:rPr>
        <w:sectPr w:rsidR="00D73D83" w:rsidSect="00D73D83">
          <w:pgSz w:w="16840" w:h="11900" w:orient="landscape"/>
          <w:pgMar w:top="720" w:right="822" w:bottom="880" w:left="580" w:header="397" w:footer="397" w:gutter="0"/>
          <w:cols w:space="720"/>
        </w:sectPr>
      </w:pP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731"/>
        <w:gridCol w:w="8214"/>
        <w:gridCol w:w="3313"/>
        <w:gridCol w:w="2151"/>
      </w:tblGrid>
      <w:tr w:rsidR="00D73D83" w14:paraId="7E861B58" w14:textId="77777777" w:rsidTr="00D73D83">
        <w:trPr>
          <w:trHeight w:val="3468"/>
        </w:trPr>
        <w:tc>
          <w:tcPr>
            <w:tcW w:w="1731" w:type="dxa"/>
            <w:tcBorders>
              <w:top w:val="single" w:sz="12" w:space="0" w:color="000000"/>
              <w:left w:val="single" w:sz="12" w:space="0" w:color="000000"/>
              <w:bottom w:val="single" w:sz="12" w:space="0" w:color="000000"/>
              <w:right w:val="single" w:sz="12" w:space="0" w:color="000000"/>
            </w:tcBorders>
          </w:tcPr>
          <w:p w14:paraId="027B29E5" w14:textId="77777777" w:rsidR="00D73D83" w:rsidRDefault="00D73D83">
            <w:pPr>
              <w:pStyle w:val="TableParagraph"/>
              <w:jc w:val="both"/>
              <w:rPr>
                <w:sz w:val="24"/>
                <w:lang w:val="ru-RU"/>
              </w:rPr>
            </w:pPr>
          </w:p>
        </w:tc>
        <w:tc>
          <w:tcPr>
            <w:tcW w:w="8214" w:type="dxa"/>
            <w:tcBorders>
              <w:top w:val="single" w:sz="12" w:space="0" w:color="000000"/>
              <w:left w:val="single" w:sz="12" w:space="0" w:color="000000"/>
              <w:bottom w:val="single" w:sz="12" w:space="0" w:color="000000"/>
              <w:right w:val="single" w:sz="12" w:space="0" w:color="000000"/>
            </w:tcBorders>
            <w:hideMark/>
          </w:tcPr>
          <w:p w14:paraId="4A02EF10" w14:textId="77777777" w:rsidR="00D73D83" w:rsidRPr="00D73D83" w:rsidRDefault="00D73D83">
            <w:pPr>
              <w:pStyle w:val="TableParagraph"/>
              <w:jc w:val="both"/>
              <w:rPr>
                <w:sz w:val="28"/>
                <w:szCs w:val="28"/>
                <w:lang w:val="ru-RU"/>
              </w:rPr>
            </w:pPr>
            <w:r w:rsidRPr="00D73D83">
              <w:rPr>
                <w:sz w:val="28"/>
                <w:szCs w:val="28"/>
                <w:lang w:val="ru-RU"/>
              </w:rPr>
              <w:t>Требование к наличию АЗС в административном округе города Москвы (для поставки дизельного топлива): Зеленоградский АО; Новомосковский АО; Центральный АО; Северо-Западный АО; Северный АО; Южный АО; Юго- Западный АО; Северо-Восточный АО; Юго-Восточный АО; Западный АО; Восточный АО; Троицкий АО.</w:t>
            </w:r>
          </w:p>
          <w:p w14:paraId="6D9A0D7B" w14:textId="77777777" w:rsidR="00D73D83" w:rsidRDefault="00D73D83">
            <w:pPr>
              <w:pStyle w:val="TableParagraph"/>
              <w:jc w:val="both"/>
              <w:rPr>
                <w:sz w:val="28"/>
                <w:szCs w:val="28"/>
                <w:lang w:val="ru-RU"/>
              </w:rPr>
            </w:pPr>
            <w:r w:rsidRPr="00D73D83">
              <w:rPr>
                <w:sz w:val="28"/>
                <w:szCs w:val="28"/>
                <w:lang w:val="ru-RU"/>
              </w:rPr>
              <w:t>Требование к наличию АЗС на территории Московской области (для поставки дизельного топлива): Да.</w:t>
            </w:r>
          </w:p>
          <w:p w14:paraId="4A042244" w14:textId="77777777" w:rsidR="00C72827" w:rsidRDefault="00C72827" w:rsidP="00C72827">
            <w:pPr>
              <w:spacing w:after="0"/>
              <w:jc w:val="both"/>
              <w:rPr>
                <w:color w:val="535353"/>
                <w:sz w:val="28"/>
                <w:szCs w:val="28"/>
              </w:rPr>
            </w:pPr>
            <w:r w:rsidRPr="00C72827">
              <w:rPr>
                <w:color w:val="535353"/>
                <w:sz w:val="28"/>
                <w:szCs w:val="28"/>
              </w:rPr>
              <w:t>Вид объекта: Автомобильный транспорт</w:t>
            </w:r>
          </w:p>
          <w:p w14:paraId="1BA36AD7" w14:textId="77777777" w:rsidR="00D73D83" w:rsidRPr="00C72827" w:rsidRDefault="00D73D83" w:rsidP="00C72827">
            <w:pPr>
              <w:spacing w:after="0"/>
              <w:jc w:val="both"/>
              <w:rPr>
                <w:color w:val="535353"/>
                <w:sz w:val="28"/>
                <w:szCs w:val="28"/>
              </w:rPr>
            </w:pPr>
            <w:r w:rsidRPr="00D73D83">
              <w:rPr>
                <w:sz w:val="28"/>
                <w:szCs w:val="28"/>
              </w:rPr>
              <w:t>Требование к наличию АЗС, обслуживающих габаритные транспортные средства: Нет.</w:t>
            </w:r>
          </w:p>
        </w:tc>
        <w:tc>
          <w:tcPr>
            <w:tcW w:w="3313" w:type="dxa"/>
            <w:tcBorders>
              <w:top w:val="single" w:sz="12" w:space="0" w:color="000000"/>
              <w:left w:val="single" w:sz="12" w:space="0" w:color="000000"/>
              <w:bottom w:val="single" w:sz="12" w:space="0" w:color="000000"/>
              <w:right w:val="single" w:sz="12" w:space="0" w:color="000000"/>
            </w:tcBorders>
          </w:tcPr>
          <w:p w14:paraId="67466F4D" w14:textId="77777777" w:rsidR="00D73D83" w:rsidRDefault="00D73D83">
            <w:pPr>
              <w:pStyle w:val="TableParagraph"/>
              <w:jc w:val="both"/>
              <w:rPr>
                <w:sz w:val="24"/>
                <w:lang w:val="ru-RU"/>
              </w:rPr>
            </w:pPr>
          </w:p>
        </w:tc>
        <w:tc>
          <w:tcPr>
            <w:tcW w:w="2151" w:type="dxa"/>
            <w:tcBorders>
              <w:top w:val="single" w:sz="12" w:space="0" w:color="000000"/>
              <w:left w:val="single" w:sz="12" w:space="0" w:color="000000"/>
              <w:bottom w:val="single" w:sz="12" w:space="0" w:color="000000"/>
              <w:right w:val="single" w:sz="12" w:space="0" w:color="000000"/>
            </w:tcBorders>
          </w:tcPr>
          <w:p w14:paraId="1428DBD4" w14:textId="77777777" w:rsidR="00D73D83" w:rsidRDefault="00D73D83">
            <w:pPr>
              <w:pStyle w:val="TableParagraph"/>
              <w:jc w:val="both"/>
              <w:rPr>
                <w:sz w:val="24"/>
                <w:lang w:val="ru-RU"/>
              </w:rPr>
            </w:pPr>
          </w:p>
        </w:tc>
      </w:tr>
    </w:tbl>
    <w:p w14:paraId="79D3FC2C" w14:textId="77777777" w:rsidR="00DA353C" w:rsidRDefault="00DA353C" w:rsidP="00153AF7">
      <w:pPr>
        <w:spacing w:after="0" w:line="240" w:lineRule="auto"/>
        <w:jc w:val="both"/>
        <w:rPr>
          <w:sz w:val="28"/>
          <w:szCs w:val="28"/>
        </w:rPr>
      </w:pPr>
    </w:p>
    <w:p w14:paraId="547E11E7" w14:textId="77777777" w:rsidR="00D73D83" w:rsidRPr="00153AF7" w:rsidRDefault="00D73D83" w:rsidP="00153AF7">
      <w:pPr>
        <w:spacing w:after="0" w:line="240" w:lineRule="auto"/>
        <w:jc w:val="both"/>
        <w:rPr>
          <w:sz w:val="28"/>
          <w:szCs w:val="28"/>
        </w:rPr>
      </w:pPr>
    </w:p>
    <w:p w14:paraId="0381B6BE" w14:textId="77777777" w:rsidR="00DA353C" w:rsidRPr="00153AF7" w:rsidRDefault="00DA353C" w:rsidP="00153AF7">
      <w:pPr>
        <w:spacing w:after="0" w:line="240" w:lineRule="auto"/>
        <w:jc w:val="both"/>
        <w:rPr>
          <w:sz w:val="28"/>
          <w:szCs w:val="28"/>
        </w:rPr>
      </w:pPr>
    </w:p>
    <w:tbl>
      <w:tblPr>
        <w:tblW w:w="0" w:type="auto"/>
        <w:tblInd w:w="20" w:type="dxa"/>
        <w:tblCellMar>
          <w:left w:w="10" w:type="dxa"/>
          <w:right w:w="10" w:type="dxa"/>
        </w:tblCellMar>
        <w:tblLook w:val="04A0" w:firstRow="1" w:lastRow="0" w:firstColumn="1" w:lastColumn="0" w:noHBand="0" w:noVBand="1"/>
      </w:tblPr>
      <w:tblGrid>
        <w:gridCol w:w="4871"/>
        <w:gridCol w:w="4474"/>
      </w:tblGrid>
      <w:tr w:rsidR="002A72BB" w14:paraId="7BB10B0D" w14:textId="77777777" w:rsidTr="002A72BB">
        <w:tc>
          <w:tcPr>
            <w:tcW w:w="4871" w:type="dxa"/>
          </w:tcPr>
          <w:p w14:paraId="224C591D" w14:textId="77777777" w:rsidR="002A72BB" w:rsidRPr="002A72BB" w:rsidRDefault="002A72BB" w:rsidP="00930D13">
            <w:pPr>
              <w:spacing w:after="0" w:line="240" w:lineRule="auto"/>
              <w:jc w:val="both"/>
              <w:rPr>
                <w:b/>
                <w:bCs/>
                <w:sz w:val="28"/>
                <w:szCs w:val="28"/>
              </w:rPr>
            </w:pPr>
            <w:r>
              <w:rPr>
                <w:b/>
                <w:bCs/>
                <w:sz w:val="28"/>
                <w:szCs w:val="28"/>
              </w:rPr>
              <w:t>Покупатель:</w:t>
            </w:r>
          </w:p>
          <w:p w14:paraId="660368F4" w14:textId="77777777" w:rsidR="002A72BB" w:rsidRDefault="002A72BB" w:rsidP="00930D13">
            <w:pPr>
              <w:spacing w:after="0" w:line="240" w:lineRule="auto"/>
              <w:jc w:val="both"/>
              <w:rPr>
                <w:b/>
                <w:bCs/>
                <w:sz w:val="28"/>
                <w:szCs w:val="28"/>
              </w:rPr>
            </w:pPr>
            <w:r>
              <w:rPr>
                <w:b/>
                <w:bCs/>
                <w:sz w:val="28"/>
                <w:szCs w:val="28"/>
              </w:rPr>
              <w:t>АНО «Кинопарк»</w:t>
            </w:r>
          </w:p>
          <w:p w14:paraId="2BDE340E" w14:textId="77777777" w:rsidR="002A72BB" w:rsidRDefault="002A72BB" w:rsidP="00930D13">
            <w:pPr>
              <w:spacing w:after="0" w:line="240" w:lineRule="auto"/>
              <w:jc w:val="both"/>
              <w:rPr>
                <w:b/>
                <w:bCs/>
                <w:sz w:val="28"/>
                <w:szCs w:val="28"/>
              </w:rPr>
            </w:pPr>
            <w:r>
              <w:rPr>
                <w:b/>
                <w:bCs/>
                <w:sz w:val="28"/>
                <w:szCs w:val="28"/>
              </w:rPr>
              <w:t xml:space="preserve">Первый заместитель </w:t>
            </w:r>
          </w:p>
          <w:p w14:paraId="067FC7A5" w14:textId="77777777" w:rsidR="002A72BB" w:rsidRDefault="002A72BB" w:rsidP="00930D13">
            <w:pPr>
              <w:spacing w:after="0" w:line="240" w:lineRule="auto"/>
              <w:jc w:val="both"/>
              <w:rPr>
                <w:b/>
                <w:bCs/>
                <w:sz w:val="28"/>
                <w:szCs w:val="28"/>
              </w:rPr>
            </w:pPr>
            <w:r>
              <w:rPr>
                <w:b/>
                <w:bCs/>
                <w:sz w:val="28"/>
                <w:szCs w:val="28"/>
              </w:rPr>
              <w:t xml:space="preserve">генерального директора </w:t>
            </w:r>
          </w:p>
          <w:p w14:paraId="6F1AAE26" w14:textId="77777777" w:rsidR="002A72BB" w:rsidRDefault="002A72BB" w:rsidP="00930D13">
            <w:pPr>
              <w:spacing w:after="0" w:line="240" w:lineRule="auto"/>
              <w:jc w:val="both"/>
              <w:rPr>
                <w:b/>
                <w:bCs/>
                <w:sz w:val="28"/>
                <w:szCs w:val="28"/>
              </w:rPr>
            </w:pPr>
          </w:p>
          <w:p w14:paraId="6D97E442" w14:textId="77777777" w:rsidR="002A72BB" w:rsidRPr="002A72BB" w:rsidRDefault="002A72BB" w:rsidP="00930D13">
            <w:pPr>
              <w:spacing w:after="0" w:line="240" w:lineRule="auto"/>
              <w:jc w:val="both"/>
              <w:rPr>
                <w:b/>
                <w:bCs/>
                <w:sz w:val="28"/>
                <w:szCs w:val="28"/>
              </w:rPr>
            </w:pPr>
          </w:p>
          <w:p w14:paraId="771CACF0" w14:textId="77777777" w:rsidR="002A72BB" w:rsidRPr="002A72BB" w:rsidRDefault="002A72BB" w:rsidP="00930D13">
            <w:pPr>
              <w:spacing w:after="0" w:line="240" w:lineRule="auto"/>
              <w:jc w:val="both"/>
              <w:rPr>
                <w:b/>
                <w:bCs/>
                <w:sz w:val="28"/>
                <w:szCs w:val="28"/>
              </w:rPr>
            </w:pPr>
            <w:r w:rsidRPr="002A72BB">
              <w:rPr>
                <w:b/>
                <w:bCs/>
                <w:sz w:val="28"/>
                <w:szCs w:val="28"/>
              </w:rPr>
              <w:t>___________________/Д.И. Малышев/</w:t>
            </w:r>
          </w:p>
          <w:p w14:paraId="222361DC" w14:textId="77777777" w:rsidR="002A72BB" w:rsidRPr="002A72BB" w:rsidRDefault="002A72BB" w:rsidP="00930D13">
            <w:pPr>
              <w:spacing w:after="0" w:line="240" w:lineRule="auto"/>
              <w:jc w:val="both"/>
              <w:rPr>
                <w:b/>
                <w:bCs/>
                <w:sz w:val="28"/>
                <w:szCs w:val="28"/>
              </w:rPr>
            </w:pPr>
            <w:r w:rsidRPr="002A72BB">
              <w:rPr>
                <w:b/>
                <w:bCs/>
                <w:sz w:val="28"/>
                <w:szCs w:val="28"/>
              </w:rPr>
              <w:t>М.П.</w:t>
            </w:r>
          </w:p>
        </w:tc>
        <w:tc>
          <w:tcPr>
            <w:tcW w:w="4474" w:type="dxa"/>
          </w:tcPr>
          <w:p w14:paraId="426DF356" w14:textId="77777777" w:rsidR="002A72BB" w:rsidRPr="002A72BB" w:rsidRDefault="002A72BB" w:rsidP="00930D13">
            <w:pPr>
              <w:spacing w:after="0" w:line="240" w:lineRule="auto"/>
              <w:jc w:val="both"/>
              <w:rPr>
                <w:b/>
                <w:bCs/>
                <w:sz w:val="28"/>
                <w:szCs w:val="28"/>
              </w:rPr>
            </w:pPr>
            <w:r>
              <w:rPr>
                <w:b/>
                <w:bCs/>
                <w:sz w:val="28"/>
                <w:szCs w:val="28"/>
              </w:rPr>
              <w:t>Поставщик:</w:t>
            </w:r>
          </w:p>
          <w:p w14:paraId="0F1D0FD9" w14:textId="77777777" w:rsidR="002A72BB" w:rsidRPr="002A72BB" w:rsidRDefault="002A72BB" w:rsidP="00930D13">
            <w:pPr>
              <w:spacing w:after="0" w:line="240" w:lineRule="auto"/>
              <w:jc w:val="both"/>
              <w:rPr>
                <w:b/>
                <w:bCs/>
                <w:sz w:val="28"/>
                <w:szCs w:val="28"/>
              </w:rPr>
            </w:pPr>
            <w:r>
              <w:rPr>
                <w:b/>
                <w:bCs/>
                <w:sz w:val="28"/>
                <w:szCs w:val="28"/>
              </w:rPr>
              <w:t>_______________</w:t>
            </w:r>
          </w:p>
          <w:p w14:paraId="68F5B6FF" w14:textId="77777777" w:rsidR="002A72BB" w:rsidRPr="002A72BB" w:rsidRDefault="002A72BB" w:rsidP="00930D13">
            <w:pPr>
              <w:spacing w:after="0" w:line="240" w:lineRule="auto"/>
              <w:jc w:val="both"/>
              <w:rPr>
                <w:b/>
                <w:bCs/>
                <w:sz w:val="28"/>
                <w:szCs w:val="28"/>
              </w:rPr>
            </w:pPr>
          </w:p>
          <w:p w14:paraId="357A3332" w14:textId="77777777" w:rsidR="002A72BB" w:rsidRPr="002A72BB" w:rsidRDefault="002A72BB" w:rsidP="00930D13">
            <w:pPr>
              <w:spacing w:after="0" w:line="240" w:lineRule="auto"/>
              <w:jc w:val="both"/>
              <w:rPr>
                <w:b/>
                <w:bCs/>
                <w:sz w:val="28"/>
                <w:szCs w:val="28"/>
              </w:rPr>
            </w:pPr>
          </w:p>
          <w:p w14:paraId="2C0AE7D9" w14:textId="77777777" w:rsidR="002A72BB" w:rsidRPr="002A72BB" w:rsidRDefault="002A72BB" w:rsidP="00930D13">
            <w:pPr>
              <w:spacing w:after="0" w:line="240" w:lineRule="auto"/>
              <w:jc w:val="both"/>
              <w:rPr>
                <w:b/>
                <w:bCs/>
                <w:sz w:val="28"/>
                <w:szCs w:val="28"/>
              </w:rPr>
            </w:pPr>
          </w:p>
          <w:p w14:paraId="396D2BC7" w14:textId="77777777" w:rsidR="002A72BB" w:rsidRPr="002A72BB" w:rsidRDefault="002A72BB" w:rsidP="00930D13">
            <w:pPr>
              <w:spacing w:after="0" w:line="240" w:lineRule="auto"/>
              <w:jc w:val="both"/>
              <w:rPr>
                <w:b/>
                <w:bCs/>
                <w:sz w:val="28"/>
                <w:szCs w:val="28"/>
              </w:rPr>
            </w:pPr>
          </w:p>
          <w:p w14:paraId="2C3530C2" w14:textId="77777777" w:rsidR="002A72BB" w:rsidRPr="002A72BB" w:rsidRDefault="002A72BB" w:rsidP="00930D13">
            <w:pPr>
              <w:spacing w:after="0" w:line="240" w:lineRule="auto"/>
              <w:jc w:val="both"/>
              <w:rPr>
                <w:b/>
                <w:bCs/>
                <w:sz w:val="28"/>
                <w:szCs w:val="28"/>
              </w:rPr>
            </w:pPr>
            <w:r w:rsidRPr="002A72BB">
              <w:rPr>
                <w:b/>
                <w:bCs/>
                <w:sz w:val="28"/>
                <w:szCs w:val="28"/>
              </w:rPr>
              <w:t>_______________/______________/</w:t>
            </w:r>
          </w:p>
          <w:p w14:paraId="0F9C568D" w14:textId="77777777" w:rsidR="002A72BB" w:rsidRPr="002A72BB" w:rsidRDefault="002A72BB" w:rsidP="00930D13">
            <w:pPr>
              <w:spacing w:after="0" w:line="240" w:lineRule="auto"/>
              <w:jc w:val="both"/>
              <w:rPr>
                <w:b/>
                <w:bCs/>
                <w:sz w:val="28"/>
                <w:szCs w:val="28"/>
              </w:rPr>
            </w:pPr>
            <w:r w:rsidRPr="002A72BB">
              <w:rPr>
                <w:b/>
                <w:bCs/>
                <w:sz w:val="28"/>
                <w:szCs w:val="28"/>
              </w:rPr>
              <w:t>М.П.</w:t>
            </w:r>
          </w:p>
        </w:tc>
      </w:tr>
    </w:tbl>
    <w:p w14:paraId="5201FBE4" w14:textId="77777777" w:rsidR="00DA353C" w:rsidRPr="00153AF7" w:rsidRDefault="00DA353C" w:rsidP="00153AF7">
      <w:pPr>
        <w:spacing w:after="0" w:line="240" w:lineRule="auto"/>
        <w:jc w:val="both"/>
        <w:rPr>
          <w:sz w:val="28"/>
          <w:szCs w:val="28"/>
        </w:rPr>
      </w:pPr>
    </w:p>
    <w:p w14:paraId="31293192" w14:textId="77777777" w:rsidR="00DA353C" w:rsidRPr="00153AF7" w:rsidRDefault="00DA353C" w:rsidP="00153AF7">
      <w:pPr>
        <w:spacing w:after="0" w:line="240" w:lineRule="auto"/>
        <w:jc w:val="both"/>
        <w:rPr>
          <w:sz w:val="28"/>
          <w:szCs w:val="28"/>
        </w:rPr>
      </w:pPr>
    </w:p>
    <w:p w14:paraId="145F7C6B" w14:textId="77777777" w:rsidR="00DA353C" w:rsidRPr="00153AF7" w:rsidRDefault="00DA353C" w:rsidP="00153AF7">
      <w:pPr>
        <w:spacing w:after="0" w:line="240" w:lineRule="auto"/>
        <w:jc w:val="both"/>
        <w:rPr>
          <w:sz w:val="28"/>
          <w:szCs w:val="28"/>
        </w:rPr>
        <w:sectPr w:rsidR="00DA353C" w:rsidRPr="00153AF7">
          <w:headerReference w:type="default" r:id="rId8"/>
          <w:pgSz w:w="16840" w:h="11900" w:orient="landscape"/>
          <w:pgMar w:top="560" w:right="700" w:bottom="520" w:left="880" w:header="0" w:footer="686" w:gutter="0"/>
          <w:cols w:space="720"/>
        </w:sectPr>
      </w:pPr>
    </w:p>
    <w:p w14:paraId="2E34C833" w14:textId="77777777" w:rsidR="00FF3DB8" w:rsidRDefault="00FF3DB8" w:rsidP="00FF3DB8">
      <w:pPr>
        <w:spacing w:after="0" w:line="240" w:lineRule="auto"/>
        <w:jc w:val="right"/>
        <w:rPr>
          <w:sz w:val="28"/>
          <w:szCs w:val="28"/>
        </w:rPr>
      </w:pPr>
      <w:r>
        <w:rPr>
          <w:sz w:val="28"/>
          <w:szCs w:val="28"/>
        </w:rPr>
        <w:lastRenderedPageBreak/>
        <w:t>Приложение 2 к Техническому заданию</w:t>
      </w:r>
    </w:p>
    <w:p w14:paraId="39F11043" w14:textId="77777777" w:rsidR="00DA353C" w:rsidRPr="00153AF7" w:rsidRDefault="00DA353C" w:rsidP="00153AF7">
      <w:pPr>
        <w:spacing w:after="0" w:line="240" w:lineRule="auto"/>
        <w:jc w:val="both"/>
        <w:rPr>
          <w:sz w:val="28"/>
          <w:szCs w:val="28"/>
        </w:rPr>
      </w:pPr>
    </w:p>
    <w:p w14:paraId="7009BBF8" w14:textId="77777777" w:rsidR="00DA353C" w:rsidRPr="00153AF7" w:rsidRDefault="00DA353C" w:rsidP="00153AF7">
      <w:pPr>
        <w:spacing w:after="0" w:line="240" w:lineRule="auto"/>
        <w:jc w:val="both"/>
        <w:rPr>
          <w:sz w:val="28"/>
          <w:szCs w:val="28"/>
        </w:rPr>
      </w:pPr>
    </w:p>
    <w:p w14:paraId="407D0CEF" w14:textId="77777777" w:rsidR="00FF3DB8" w:rsidRDefault="00FF3DB8" w:rsidP="00FF3DB8">
      <w:pPr>
        <w:jc w:val="center"/>
        <w:rPr>
          <w:b/>
          <w:sz w:val="24"/>
        </w:rPr>
      </w:pPr>
      <w:r>
        <w:rPr>
          <w:b/>
          <w:sz w:val="24"/>
        </w:rPr>
        <w:t>Перечень АЗС</w:t>
      </w:r>
    </w:p>
    <w:p w14:paraId="1865FFC6" w14:textId="77777777" w:rsidR="00FF3DB8" w:rsidRDefault="00FF3DB8" w:rsidP="00FF3DB8">
      <w:pPr>
        <w:jc w:val="both"/>
        <w:rPr>
          <w:b/>
          <w:sz w:val="24"/>
        </w:rPr>
      </w:pPr>
    </w:p>
    <w:tbl>
      <w:tblPr>
        <w:tblW w:w="9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134"/>
        <w:gridCol w:w="1559"/>
        <w:gridCol w:w="5132"/>
      </w:tblGrid>
      <w:tr w:rsidR="00FF3DB8" w14:paraId="0D80ED00" w14:textId="77777777" w:rsidTr="00D30E0F">
        <w:trPr>
          <w:trHeight w:val="20"/>
          <w:tblHeade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1C120555" w14:textId="77777777" w:rsidR="00FF3DB8" w:rsidRDefault="00FF3DB8" w:rsidP="00D30E0F">
            <w:pPr>
              <w:jc w:val="center"/>
              <w:rPr>
                <w:b/>
                <w:bCs/>
                <w:color w:val="000000"/>
                <w:sz w:val="20"/>
                <w:szCs w:val="20"/>
              </w:rPr>
            </w:pPr>
            <w:bookmarkStart w:id="3" w:name="_Hlk219208001"/>
            <w:r>
              <w:rPr>
                <w:b/>
                <w:bCs/>
                <w:color w:val="000000"/>
                <w:sz w:val="20"/>
                <w:szCs w:val="20"/>
              </w:rPr>
              <w:t>№ списка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633C68" w14:textId="77777777" w:rsidR="00FF3DB8" w:rsidRDefault="00FF3DB8" w:rsidP="00D30E0F">
            <w:pPr>
              <w:jc w:val="center"/>
              <w:rPr>
                <w:b/>
                <w:bCs/>
                <w:color w:val="000000"/>
                <w:sz w:val="20"/>
                <w:szCs w:val="20"/>
              </w:rPr>
            </w:pPr>
            <w:r>
              <w:rPr>
                <w:b/>
                <w:bCs/>
                <w:color w:val="000000"/>
                <w:sz w:val="20"/>
                <w:szCs w:val="20"/>
              </w:rPr>
              <w:t>№ АЗС</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C115A44" w14:textId="77777777" w:rsidR="00FF3DB8" w:rsidRDefault="00FF3DB8" w:rsidP="00D30E0F">
            <w:pPr>
              <w:jc w:val="center"/>
              <w:rPr>
                <w:b/>
                <w:bCs/>
                <w:color w:val="000000"/>
                <w:sz w:val="20"/>
                <w:szCs w:val="20"/>
              </w:rPr>
            </w:pPr>
            <w:r>
              <w:rPr>
                <w:b/>
                <w:bCs/>
                <w:color w:val="000000"/>
                <w:sz w:val="20"/>
                <w:szCs w:val="20"/>
              </w:rPr>
              <w:t>Название АЗС</w:t>
            </w:r>
          </w:p>
        </w:tc>
        <w:tc>
          <w:tcPr>
            <w:tcW w:w="5132" w:type="dxa"/>
            <w:tcBorders>
              <w:top w:val="single" w:sz="4" w:space="0" w:color="auto"/>
              <w:left w:val="single" w:sz="4" w:space="0" w:color="auto"/>
              <w:bottom w:val="single" w:sz="4" w:space="0" w:color="auto"/>
              <w:right w:val="single" w:sz="4" w:space="0" w:color="auto"/>
            </w:tcBorders>
            <w:noWrap/>
            <w:vAlign w:val="center"/>
            <w:hideMark/>
          </w:tcPr>
          <w:p w14:paraId="50C0BF8A" w14:textId="77777777" w:rsidR="00FF3DB8" w:rsidRDefault="00FF3DB8" w:rsidP="00D30E0F">
            <w:pPr>
              <w:jc w:val="center"/>
              <w:rPr>
                <w:b/>
                <w:bCs/>
                <w:color w:val="000000"/>
                <w:sz w:val="20"/>
                <w:szCs w:val="20"/>
              </w:rPr>
            </w:pPr>
            <w:r>
              <w:rPr>
                <w:b/>
                <w:bCs/>
                <w:color w:val="000000"/>
                <w:sz w:val="20"/>
                <w:szCs w:val="20"/>
              </w:rPr>
              <w:t>Адрес</w:t>
            </w:r>
          </w:p>
        </w:tc>
      </w:tr>
      <w:bookmarkEnd w:id="3"/>
    </w:tbl>
    <w:p w14:paraId="2610C0A4" w14:textId="77777777" w:rsidR="00FF3DB8" w:rsidRDefault="00FF3DB8" w:rsidP="00FF3DB8">
      <w:pPr>
        <w:jc w:val="both"/>
        <w:rPr>
          <w:sz w:val="24"/>
          <w:lang w:eastAsia="en-US"/>
        </w:rPr>
      </w:pPr>
    </w:p>
    <w:p w14:paraId="6BBB0A6C" w14:textId="77777777" w:rsidR="00FF3DB8" w:rsidRDefault="00FF3DB8" w:rsidP="00FF3DB8">
      <w:pPr>
        <w:rPr>
          <w:sz w:val="24"/>
        </w:rPr>
      </w:pPr>
    </w:p>
    <w:p w14:paraId="018BCFF1" w14:textId="77777777" w:rsidR="00FF3DB8" w:rsidRDefault="00FF3DB8" w:rsidP="00F35358">
      <w:pPr>
        <w:jc w:val="center"/>
        <w:rPr>
          <w:sz w:val="24"/>
        </w:rPr>
      </w:pPr>
      <w:proofErr w:type="gramStart"/>
      <w:r>
        <w:rPr>
          <w:sz w:val="24"/>
        </w:rPr>
        <w:t>Заполняется  поставщиком</w:t>
      </w:r>
      <w:proofErr w:type="gramEnd"/>
      <w:r>
        <w:rPr>
          <w:sz w:val="24"/>
        </w:rPr>
        <w:t xml:space="preserve"> по итогам </w:t>
      </w:r>
      <w:r w:rsidR="00D36F8C">
        <w:rPr>
          <w:sz w:val="24"/>
        </w:rPr>
        <w:t xml:space="preserve">конкурентной </w:t>
      </w:r>
      <w:r>
        <w:rPr>
          <w:sz w:val="24"/>
        </w:rPr>
        <w:t>процедуры.</w:t>
      </w:r>
    </w:p>
    <w:p w14:paraId="6BB50A05" w14:textId="77777777" w:rsidR="002A72BB" w:rsidRDefault="002A72BB" w:rsidP="00F35358">
      <w:pPr>
        <w:jc w:val="center"/>
        <w:rPr>
          <w:sz w:val="24"/>
        </w:rPr>
      </w:pPr>
    </w:p>
    <w:p w14:paraId="1B4E47DF" w14:textId="77777777" w:rsidR="002A72BB" w:rsidRDefault="002A72BB" w:rsidP="00F35358">
      <w:pPr>
        <w:jc w:val="center"/>
        <w:rPr>
          <w:sz w:val="24"/>
        </w:rPr>
      </w:pPr>
    </w:p>
    <w:p w14:paraId="2528042A" w14:textId="77777777" w:rsidR="002A72BB" w:rsidRDefault="002A72BB" w:rsidP="00F35358">
      <w:pPr>
        <w:jc w:val="center"/>
        <w:rPr>
          <w:sz w:val="24"/>
        </w:rPr>
      </w:pPr>
    </w:p>
    <w:p w14:paraId="0B34840C" w14:textId="77777777" w:rsidR="002A72BB" w:rsidRDefault="002A72BB" w:rsidP="00F35358">
      <w:pPr>
        <w:jc w:val="center"/>
        <w:rPr>
          <w:sz w:val="24"/>
        </w:rPr>
      </w:pPr>
    </w:p>
    <w:tbl>
      <w:tblPr>
        <w:tblW w:w="0" w:type="auto"/>
        <w:tblInd w:w="10" w:type="dxa"/>
        <w:tblCellMar>
          <w:left w:w="10" w:type="dxa"/>
          <w:right w:w="10" w:type="dxa"/>
        </w:tblCellMar>
        <w:tblLook w:val="04A0" w:firstRow="1" w:lastRow="0" w:firstColumn="1" w:lastColumn="0" w:noHBand="0" w:noVBand="1"/>
      </w:tblPr>
      <w:tblGrid>
        <w:gridCol w:w="4985"/>
        <w:gridCol w:w="5205"/>
      </w:tblGrid>
      <w:tr w:rsidR="002A72BB" w14:paraId="6E3F4A0D" w14:textId="77777777" w:rsidTr="00930D13">
        <w:tc>
          <w:tcPr>
            <w:tcW w:w="5498" w:type="dxa"/>
          </w:tcPr>
          <w:p w14:paraId="78BA6A17" w14:textId="77777777" w:rsidR="002A72BB" w:rsidRDefault="002A72BB" w:rsidP="00930D13">
            <w:pPr>
              <w:spacing w:after="0" w:line="240" w:lineRule="auto"/>
              <w:jc w:val="both"/>
              <w:rPr>
                <w:sz w:val="28"/>
                <w:szCs w:val="28"/>
              </w:rPr>
            </w:pPr>
            <w:r>
              <w:rPr>
                <w:b/>
                <w:bCs/>
                <w:sz w:val="28"/>
                <w:szCs w:val="28"/>
              </w:rPr>
              <w:t>Покупатель:</w:t>
            </w:r>
          </w:p>
          <w:p w14:paraId="2284FB3A" w14:textId="77777777" w:rsidR="002A72BB" w:rsidRDefault="002A72BB" w:rsidP="00930D13">
            <w:pPr>
              <w:spacing w:after="0" w:line="240" w:lineRule="auto"/>
              <w:jc w:val="both"/>
              <w:rPr>
                <w:b/>
                <w:bCs/>
                <w:sz w:val="28"/>
                <w:szCs w:val="28"/>
              </w:rPr>
            </w:pPr>
            <w:r>
              <w:rPr>
                <w:b/>
                <w:bCs/>
                <w:sz w:val="28"/>
                <w:szCs w:val="28"/>
              </w:rPr>
              <w:t>АНО «Кинопарк»</w:t>
            </w:r>
          </w:p>
          <w:p w14:paraId="62A6B81C" w14:textId="77777777" w:rsidR="002A72BB" w:rsidRDefault="002A72BB" w:rsidP="00930D13">
            <w:pPr>
              <w:spacing w:after="0" w:line="240" w:lineRule="auto"/>
              <w:jc w:val="both"/>
              <w:rPr>
                <w:b/>
                <w:bCs/>
                <w:sz w:val="28"/>
                <w:szCs w:val="28"/>
              </w:rPr>
            </w:pPr>
            <w:r>
              <w:rPr>
                <w:b/>
                <w:bCs/>
                <w:sz w:val="28"/>
                <w:szCs w:val="28"/>
              </w:rPr>
              <w:t xml:space="preserve">Первый заместитель </w:t>
            </w:r>
          </w:p>
          <w:p w14:paraId="30F1F46C" w14:textId="77777777" w:rsidR="002A72BB" w:rsidRDefault="002A72BB" w:rsidP="00930D13">
            <w:pPr>
              <w:spacing w:after="0" w:line="240" w:lineRule="auto"/>
              <w:jc w:val="both"/>
              <w:rPr>
                <w:b/>
                <w:bCs/>
                <w:sz w:val="28"/>
                <w:szCs w:val="28"/>
              </w:rPr>
            </w:pPr>
            <w:r>
              <w:rPr>
                <w:b/>
                <w:bCs/>
                <w:sz w:val="28"/>
                <w:szCs w:val="28"/>
              </w:rPr>
              <w:t xml:space="preserve">генерального директора </w:t>
            </w:r>
          </w:p>
          <w:p w14:paraId="4D3A9C70" w14:textId="77777777" w:rsidR="002A72BB" w:rsidRDefault="002A72BB" w:rsidP="00930D13">
            <w:pPr>
              <w:spacing w:after="0" w:line="240" w:lineRule="auto"/>
              <w:jc w:val="both"/>
              <w:rPr>
                <w:b/>
                <w:bCs/>
                <w:sz w:val="28"/>
                <w:szCs w:val="28"/>
              </w:rPr>
            </w:pPr>
          </w:p>
          <w:p w14:paraId="5C906048" w14:textId="77777777" w:rsidR="002A72BB" w:rsidRDefault="002A72BB" w:rsidP="00930D13">
            <w:pPr>
              <w:spacing w:after="0" w:line="240" w:lineRule="auto"/>
              <w:jc w:val="both"/>
              <w:rPr>
                <w:sz w:val="28"/>
                <w:szCs w:val="28"/>
              </w:rPr>
            </w:pPr>
          </w:p>
          <w:p w14:paraId="29CAA411" w14:textId="77777777" w:rsidR="002A72BB" w:rsidRDefault="002A72BB" w:rsidP="00930D13">
            <w:pPr>
              <w:spacing w:after="0" w:line="240" w:lineRule="auto"/>
              <w:jc w:val="both"/>
              <w:rPr>
                <w:sz w:val="28"/>
                <w:szCs w:val="28"/>
              </w:rPr>
            </w:pPr>
            <w:r>
              <w:rPr>
                <w:sz w:val="28"/>
                <w:szCs w:val="28"/>
              </w:rPr>
              <w:t>___________________/Д.И. Малышев/</w:t>
            </w:r>
          </w:p>
          <w:p w14:paraId="5E04E7F5" w14:textId="77777777" w:rsidR="002A72BB" w:rsidRDefault="002A72BB" w:rsidP="00930D13">
            <w:pPr>
              <w:spacing w:after="0" w:line="240" w:lineRule="auto"/>
              <w:jc w:val="both"/>
              <w:rPr>
                <w:sz w:val="28"/>
                <w:szCs w:val="28"/>
              </w:rPr>
            </w:pPr>
            <w:r>
              <w:rPr>
                <w:sz w:val="28"/>
                <w:szCs w:val="28"/>
              </w:rPr>
              <w:t>М.П.</w:t>
            </w:r>
          </w:p>
        </w:tc>
        <w:tc>
          <w:tcPr>
            <w:tcW w:w="5498" w:type="dxa"/>
          </w:tcPr>
          <w:p w14:paraId="7D437C4A" w14:textId="77777777" w:rsidR="002A72BB" w:rsidRDefault="002A72BB" w:rsidP="00930D13">
            <w:pPr>
              <w:spacing w:after="0" w:line="240" w:lineRule="auto"/>
              <w:jc w:val="both"/>
              <w:rPr>
                <w:sz w:val="28"/>
                <w:szCs w:val="28"/>
              </w:rPr>
            </w:pPr>
            <w:r>
              <w:rPr>
                <w:b/>
                <w:bCs/>
                <w:sz w:val="28"/>
                <w:szCs w:val="28"/>
              </w:rPr>
              <w:t>Поставщик:</w:t>
            </w:r>
          </w:p>
          <w:p w14:paraId="21041E5E" w14:textId="77777777" w:rsidR="002A72BB" w:rsidRDefault="002A72BB" w:rsidP="00930D13">
            <w:pPr>
              <w:spacing w:after="0" w:line="240" w:lineRule="auto"/>
              <w:jc w:val="both"/>
              <w:rPr>
                <w:sz w:val="28"/>
                <w:szCs w:val="28"/>
              </w:rPr>
            </w:pPr>
            <w:r>
              <w:rPr>
                <w:b/>
                <w:bCs/>
                <w:sz w:val="28"/>
                <w:szCs w:val="28"/>
              </w:rPr>
              <w:t>_______________</w:t>
            </w:r>
          </w:p>
          <w:p w14:paraId="360DBCD0" w14:textId="77777777" w:rsidR="002A72BB" w:rsidRDefault="002A72BB" w:rsidP="00930D13">
            <w:pPr>
              <w:spacing w:after="0" w:line="240" w:lineRule="auto"/>
              <w:jc w:val="both"/>
              <w:rPr>
                <w:sz w:val="28"/>
                <w:szCs w:val="28"/>
              </w:rPr>
            </w:pPr>
          </w:p>
          <w:p w14:paraId="48114809" w14:textId="77777777" w:rsidR="002A72BB" w:rsidRDefault="002A72BB" w:rsidP="00930D13">
            <w:pPr>
              <w:spacing w:after="0" w:line="240" w:lineRule="auto"/>
              <w:jc w:val="both"/>
              <w:rPr>
                <w:sz w:val="28"/>
                <w:szCs w:val="28"/>
              </w:rPr>
            </w:pPr>
          </w:p>
          <w:p w14:paraId="5A055E41" w14:textId="77777777" w:rsidR="002A72BB" w:rsidRDefault="002A72BB" w:rsidP="00930D13">
            <w:pPr>
              <w:spacing w:after="0" w:line="240" w:lineRule="auto"/>
              <w:jc w:val="both"/>
              <w:rPr>
                <w:sz w:val="28"/>
                <w:szCs w:val="28"/>
              </w:rPr>
            </w:pPr>
          </w:p>
          <w:p w14:paraId="1AFDCD6A" w14:textId="77777777" w:rsidR="002A72BB" w:rsidRDefault="002A72BB" w:rsidP="00930D13">
            <w:pPr>
              <w:spacing w:after="0" w:line="240" w:lineRule="auto"/>
              <w:jc w:val="both"/>
              <w:rPr>
                <w:sz w:val="28"/>
                <w:szCs w:val="28"/>
              </w:rPr>
            </w:pPr>
          </w:p>
          <w:p w14:paraId="15BE2145" w14:textId="77777777" w:rsidR="002A72BB" w:rsidRDefault="002A72BB" w:rsidP="00930D13">
            <w:pPr>
              <w:spacing w:after="0" w:line="240" w:lineRule="auto"/>
              <w:jc w:val="both"/>
              <w:rPr>
                <w:sz w:val="28"/>
                <w:szCs w:val="28"/>
              </w:rPr>
            </w:pPr>
            <w:r>
              <w:rPr>
                <w:sz w:val="28"/>
                <w:szCs w:val="28"/>
              </w:rPr>
              <w:t>_______________/______________/</w:t>
            </w:r>
          </w:p>
          <w:p w14:paraId="3A0F0BAA" w14:textId="77777777" w:rsidR="002A72BB" w:rsidRDefault="002A72BB" w:rsidP="00930D13">
            <w:pPr>
              <w:spacing w:after="0" w:line="240" w:lineRule="auto"/>
              <w:jc w:val="both"/>
              <w:rPr>
                <w:sz w:val="28"/>
                <w:szCs w:val="28"/>
              </w:rPr>
            </w:pPr>
            <w:r>
              <w:rPr>
                <w:sz w:val="28"/>
                <w:szCs w:val="28"/>
              </w:rPr>
              <w:t>М.П.</w:t>
            </w:r>
          </w:p>
        </w:tc>
      </w:tr>
    </w:tbl>
    <w:p w14:paraId="0D08D800" w14:textId="77777777" w:rsidR="002A72BB" w:rsidRDefault="002A72BB" w:rsidP="00F35358">
      <w:pPr>
        <w:jc w:val="center"/>
        <w:rPr>
          <w:sz w:val="24"/>
        </w:rPr>
        <w:sectPr w:rsidR="002A72BB">
          <w:pgSz w:w="11900" w:h="16840"/>
          <w:pgMar w:top="580" w:right="880" w:bottom="580" w:left="820" w:header="0" w:footer="397" w:gutter="0"/>
          <w:cols w:space="720"/>
        </w:sectPr>
      </w:pPr>
    </w:p>
    <w:p w14:paraId="27533478" w14:textId="77777777" w:rsidR="00906B6E" w:rsidRPr="00906B6E" w:rsidRDefault="00906B6E" w:rsidP="00906B6E">
      <w:pPr>
        <w:widowControl w:val="0"/>
        <w:autoSpaceDE w:val="0"/>
        <w:autoSpaceDN w:val="0"/>
        <w:spacing w:after="0" w:line="240" w:lineRule="auto"/>
        <w:jc w:val="right"/>
        <w:rPr>
          <w:sz w:val="28"/>
          <w:szCs w:val="28"/>
          <w:lang w:eastAsia="en-US"/>
        </w:rPr>
      </w:pPr>
      <w:r w:rsidRPr="00906B6E">
        <w:rPr>
          <w:sz w:val="28"/>
          <w:szCs w:val="28"/>
          <w:lang w:eastAsia="en-US"/>
        </w:rPr>
        <w:lastRenderedPageBreak/>
        <w:t>Приложение 3 к Техническому заданию</w:t>
      </w:r>
    </w:p>
    <w:p w14:paraId="3E10A979" w14:textId="77777777" w:rsidR="00833B9E" w:rsidRDefault="00833B9E" w:rsidP="007B218A">
      <w:pPr>
        <w:widowControl w:val="0"/>
        <w:autoSpaceDE w:val="0"/>
        <w:autoSpaceDN w:val="0"/>
        <w:spacing w:after="0" w:line="240" w:lineRule="auto"/>
        <w:jc w:val="center"/>
        <w:rPr>
          <w:b/>
          <w:bCs/>
          <w:sz w:val="28"/>
          <w:szCs w:val="28"/>
          <w:lang w:eastAsia="en-US"/>
        </w:rPr>
      </w:pPr>
    </w:p>
    <w:p w14:paraId="2042648B" w14:textId="77777777" w:rsidR="00906B6E" w:rsidRPr="007B218A" w:rsidRDefault="007B218A" w:rsidP="007B218A">
      <w:pPr>
        <w:widowControl w:val="0"/>
        <w:autoSpaceDE w:val="0"/>
        <w:autoSpaceDN w:val="0"/>
        <w:spacing w:after="0" w:line="240" w:lineRule="auto"/>
        <w:jc w:val="center"/>
        <w:rPr>
          <w:b/>
          <w:bCs/>
          <w:sz w:val="28"/>
          <w:szCs w:val="28"/>
          <w:lang w:eastAsia="en-US"/>
        </w:rPr>
      </w:pPr>
      <w:r w:rsidRPr="007B218A">
        <w:rPr>
          <w:b/>
          <w:bCs/>
          <w:sz w:val="28"/>
          <w:szCs w:val="28"/>
          <w:lang w:eastAsia="en-US"/>
        </w:rPr>
        <w:t>Форма Акта</w:t>
      </w:r>
    </w:p>
    <w:p w14:paraId="2E17FD51" w14:textId="77777777" w:rsidR="00906B6E" w:rsidRPr="00F35358" w:rsidRDefault="00906B6E" w:rsidP="00906B6E">
      <w:pPr>
        <w:widowControl w:val="0"/>
        <w:tabs>
          <w:tab w:val="left" w:pos="1098"/>
        </w:tabs>
        <w:autoSpaceDE w:val="0"/>
        <w:autoSpaceDN w:val="0"/>
        <w:spacing w:after="0" w:line="240" w:lineRule="auto"/>
        <w:ind w:right="23"/>
        <w:jc w:val="center"/>
        <w:rPr>
          <w:b/>
          <w:sz w:val="28"/>
          <w:szCs w:val="28"/>
          <w:lang w:eastAsia="en-US"/>
        </w:rPr>
      </w:pPr>
      <w:r w:rsidRPr="00F35358">
        <w:rPr>
          <w:sz w:val="28"/>
          <w:szCs w:val="28"/>
          <w:lang w:eastAsia="en-US"/>
        </w:rPr>
        <w:t>Акт</w:t>
      </w:r>
      <w:r w:rsidRPr="00F35358">
        <w:rPr>
          <w:spacing w:val="-3"/>
          <w:sz w:val="28"/>
          <w:szCs w:val="28"/>
          <w:lang w:eastAsia="en-US"/>
        </w:rPr>
        <w:t xml:space="preserve"> </w:t>
      </w:r>
      <w:r w:rsidRPr="00F35358">
        <w:rPr>
          <w:sz w:val="28"/>
          <w:szCs w:val="28"/>
          <w:lang w:eastAsia="en-US"/>
        </w:rPr>
        <w:t>№</w:t>
      </w:r>
      <w:r w:rsidRPr="00F35358">
        <w:rPr>
          <w:b/>
          <w:sz w:val="28"/>
          <w:szCs w:val="28"/>
          <w:u w:val="single"/>
          <w:lang w:eastAsia="en-US"/>
        </w:rPr>
        <w:t xml:space="preserve"> </w:t>
      </w:r>
      <w:r w:rsidRPr="00F35358">
        <w:rPr>
          <w:b/>
          <w:sz w:val="28"/>
          <w:szCs w:val="28"/>
          <w:u w:val="single"/>
          <w:lang w:eastAsia="en-US"/>
        </w:rPr>
        <w:tab/>
      </w:r>
    </w:p>
    <w:p w14:paraId="695DD794" w14:textId="77777777" w:rsidR="00906B6E" w:rsidRPr="00F35358" w:rsidRDefault="00906B6E" w:rsidP="00906B6E">
      <w:pPr>
        <w:widowControl w:val="0"/>
        <w:autoSpaceDE w:val="0"/>
        <w:autoSpaceDN w:val="0"/>
        <w:spacing w:before="12" w:after="0" w:line="240" w:lineRule="auto"/>
        <w:ind w:right="16"/>
        <w:jc w:val="center"/>
        <w:rPr>
          <w:sz w:val="28"/>
          <w:szCs w:val="28"/>
          <w:lang w:eastAsia="en-US"/>
        </w:rPr>
      </w:pPr>
      <w:r w:rsidRPr="00F35358">
        <w:rPr>
          <w:sz w:val="28"/>
          <w:szCs w:val="28"/>
          <w:lang w:eastAsia="en-US"/>
        </w:rPr>
        <w:t>приема-передачи</w:t>
      </w:r>
      <w:r w:rsidRPr="00F35358">
        <w:rPr>
          <w:spacing w:val="-6"/>
          <w:sz w:val="28"/>
          <w:szCs w:val="28"/>
          <w:lang w:eastAsia="en-US"/>
        </w:rPr>
        <w:t xml:space="preserve"> </w:t>
      </w:r>
      <w:r w:rsidRPr="00F35358">
        <w:rPr>
          <w:sz w:val="28"/>
          <w:szCs w:val="28"/>
          <w:lang w:eastAsia="en-US"/>
        </w:rPr>
        <w:t>регулируемых</w:t>
      </w:r>
      <w:r w:rsidRPr="00F35358">
        <w:rPr>
          <w:spacing w:val="-4"/>
          <w:sz w:val="28"/>
          <w:szCs w:val="28"/>
          <w:lang w:eastAsia="en-US"/>
        </w:rPr>
        <w:t xml:space="preserve"> </w:t>
      </w:r>
      <w:r w:rsidRPr="00F35358">
        <w:rPr>
          <w:sz w:val="28"/>
          <w:szCs w:val="28"/>
          <w:lang w:eastAsia="en-US"/>
        </w:rPr>
        <w:t>топливных</w:t>
      </w:r>
      <w:r w:rsidRPr="00F35358">
        <w:rPr>
          <w:spacing w:val="-4"/>
          <w:sz w:val="28"/>
          <w:szCs w:val="28"/>
          <w:lang w:eastAsia="en-US"/>
        </w:rPr>
        <w:t xml:space="preserve"> </w:t>
      </w:r>
      <w:r w:rsidRPr="00F35358">
        <w:rPr>
          <w:sz w:val="28"/>
          <w:szCs w:val="28"/>
          <w:lang w:eastAsia="en-US"/>
        </w:rPr>
        <w:t>карт</w:t>
      </w:r>
    </w:p>
    <w:p w14:paraId="502429B9" w14:textId="77777777" w:rsidR="00906B6E" w:rsidRPr="00F35358" w:rsidRDefault="00906B6E" w:rsidP="00906B6E">
      <w:pPr>
        <w:widowControl w:val="0"/>
        <w:autoSpaceDE w:val="0"/>
        <w:autoSpaceDN w:val="0"/>
        <w:spacing w:before="11" w:after="0" w:line="240" w:lineRule="auto"/>
        <w:rPr>
          <w:sz w:val="28"/>
          <w:szCs w:val="28"/>
          <w:lang w:eastAsia="en-US"/>
        </w:rPr>
      </w:pPr>
    </w:p>
    <w:p w14:paraId="166179B3" w14:textId="77777777" w:rsidR="00906B6E" w:rsidRPr="00F35358" w:rsidRDefault="002A72BB" w:rsidP="00906B6E">
      <w:pPr>
        <w:widowControl w:val="0"/>
        <w:tabs>
          <w:tab w:val="left" w:pos="2094"/>
          <w:tab w:val="left" w:pos="2634"/>
        </w:tabs>
        <w:autoSpaceDE w:val="0"/>
        <w:autoSpaceDN w:val="0"/>
        <w:spacing w:after="0" w:line="240" w:lineRule="auto"/>
        <w:ind w:right="18"/>
        <w:jc w:val="center"/>
        <w:rPr>
          <w:sz w:val="28"/>
          <w:szCs w:val="28"/>
          <w:lang w:eastAsia="en-US"/>
        </w:rPr>
      </w:pPr>
      <w:r>
        <w:rPr>
          <w:sz w:val="28"/>
          <w:szCs w:val="28"/>
          <w:lang w:eastAsia="en-US"/>
        </w:rPr>
        <w:t xml:space="preserve">                                                                            </w:t>
      </w:r>
      <w:proofErr w:type="gramStart"/>
      <w:r w:rsidR="00906B6E" w:rsidRPr="00F35358">
        <w:rPr>
          <w:sz w:val="28"/>
          <w:szCs w:val="28"/>
          <w:lang w:eastAsia="en-US"/>
        </w:rPr>
        <w:t>«</w:t>
      </w:r>
      <w:r w:rsidR="00906B6E" w:rsidRPr="00F35358">
        <w:rPr>
          <w:sz w:val="28"/>
          <w:szCs w:val="28"/>
          <w:u w:val="single"/>
          <w:lang w:eastAsia="en-US"/>
        </w:rPr>
        <w:t xml:space="preserve">  </w:t>
      </w:r>
      <w:proofErr w:type="gramEnd"/>
      <w:r w:rsidR="00906B6E" w:rsidRPr="00F35358">
        <w:rPr>
          <w:sz w:val="28"/>
          <w:szCs w:val="28"/>
          <w:u w:val="single"/>
          <w:lang w:eastAsia="en-US"/>
        </w:rPr>
        <w:t xml:space="preserve">  </w:t>
      </w:r>
      <w:r w:rsidR="00906B6E" w:rsidRPr="00F35358">
        <w:rPr>
          <w:sz w:val="28"/>
          <w:szCs w:val="28"/>
          <w:lang w:eastAsia="en-US"/>
        </w:rPr>
        <w:t>»</w:t>
      </w:r>
      <w:r w:rsidR="00906B6E" w:rsidRPr="00F35358">
        <w:rPr>
          <w:sz w:val="28"/>
          <w:szCs w:val="28"/>
          <w:u w:val="single"/>
          <w:lang w:eastAsia="en-US"/>
        </w:rPr>
        <w:tab/>
      </w:r>
      <w:r w:rsidR="00906B6E" w:rsidRPr="00F35358">
        <w:rPr>
          <w:sz w:val="28"/>
          <w:szCs w:val="28"/>
          <w:lang w:eastAsia="en-US"/>
        </w:rPr>
        <w:t>20</w:t>
      </w:r>
      <w:r w:rsidR="00906B6E" w:rsidRPr="00F35358">
        <w:rPr>
          <w:sz w:val="28"/>
          <w:szCs w:val="28"/>
          <w:u w:val="single"/>
          <w:lang w:eastAsia="en-US"/>
        </w:rPr>
        <w:tab/>
      </w:r>
      <w:r w:rsidR="00906B6E" w:rsidRPr="00F35358">
        <w:rPr>
          <w:sz w:val="28"/>
          <w:szCs w:val="28"/>
          <w:lang w:eastAsia="en-US"/>
        </w:rPr>
        <w:t>г.</w:t>
      </w:r>
    </w:p>
    <w:p w14:paraId="34867330" w14:textId="77777777" w:rsidR="00906B6E" w:rsidRPr="00F35358" w:rsidRDefault="00906B6E" w:rsidP="00906B6E">
      <w:pPr>
        <w:widowControl w:val="0"/>
        <w:autoSpaceDE w:val="0"/>
        <w:autoSpaceDN w:val="0"/>
        <w:spacing w:before="10" w:after="0" w:line="240" w:lineRule="auto"/>
        <w:rPr>
          <w:sz w:val="28"/>
          <w:szCs w:val="28"/>
          <w:lang w:eastAsia="en-US"/>
        </w:rPr>
      </w:pPr>
    </w:p>
    <w:p w14:paraId="24FDC3E4" w14:textId="77777777" w:rsidR="00906B6E" w:rsidRPr="00F35358" w:rsidRDefault="00906B6E" w:rsidP="00F35358">
      <w:pPr>
        <w:widowControl w:val="0"/>
        <w:tabs>
          <w:tab w:val="left" w:pos="3019"/>
        </w:tabs>
        <w:autoSpaceDE w:val="0"/>
        <w:autoSpaceDN w:val="0"/>
        <w:spacing w:after="0" w:line="240" w:lineRule="auto"/>
        <w:rPr>
          <w:sz w:val="28"/>
          <w:szCs w:val="28"/>
          <w:lang w:eastAsia="en-US"/>
        </w:rPr>
      </w:pPr>
      <w:r w:rsidRPr="00F35358">
        <w:rPr>
          <w:sz w:val="28"/>
          <w:szCs w:val="28"/>
          <w:lang w:eastAsia="en-US"/>
        </w:rPr>
        <w:t>,</w:t>
      </w:r>
      <w:r w:rsidRPr="00F35358">
        <w:rPr>
          <w:spacing w:val="-3"/>
          <w:sz w:val="28"/>
          <w:szCs w:val="28"/>
          <w:lang w:eastAsia="en-US"/>
        </w:rPr>
        <w:t xml:space="preserve"> </w:t>
      </w:r>
      <w:r w:rsidRPr="00F35358">
        <w:rPr>
          <w:sz w:val="28"/>
          <w:szCs w:val="28"/>
          <w:lang w:eastAsia="en-US"/>
        </w:rPr>
        <w:t>именуемое</w:t>
      </w:r>
      <w:r w:rsidRPr="00F35358">
        <w:rPr>
          <w:spacing w:val="-3"/>
          <w:sz w:val="28"/>
          <w:szCs w:val="28"/>
          <w:lang w:eastAsia="en-US"/>
        </w:rPr>
        <w:t xml:space="preserve"> </w:t>
      </w:r>
      <w:r w:rsidRPr="00F35358">
        <w:rPr>
          <w:sz w:val="28"/>
          <w:szCs w:val="28"/>
          <w:lang w:eastAsia="en-US"/>
        </w:rPr>
        <w:t>в</w:t>
      </w:r>
      <w:r w:rsidRPr="00F35358">
        <w:rPr>
          <w:spacing w:val="-3"/>
          <w:sz w:val="28"/>
          <w:szCs w:val="28"/>
          <w:lang w:eastAsia="en-US"/>
        </w:rPr>
        <w:t xml:space="preserve"> </w:t>
      </w:r>
      <w:r w:rsidRPr="00F35358">
        <w:rPr>
          <w:sz w:val="28"/>
          <w:szCs w:val="28"/>
          <w:lang w:eastAsia="en-US"/>
        </w:rPr>
        <w:t>дальнейшем</w:t>
      </w:r>
      <w:r w:rsidRPr="00F35358">
        <w:rPr>
          <w:spacing w:val="-4"/>
          <w:sz w:val="28"/>
          <w:szCs w:val="28"/>
          <w:lang w:eastAsia="en-US"/>
        </w:rPr>
        <w:t xml:space="preserve"> </w:t>
      </w:r>
      <w:r w:rsidRPr="00F35358">
        <w:rPr>
          <w:sz w:val="28"/>
          <w:szCs w:val="28"/>
          <w:lang w:eastAsia="en-US"/>
        </w:rPr>
        <w:t>«ПОСТАВЩИК»,</w:t>
      </w:r>
      <w:r w:rsidRPr="00F35358">
        <w:rPr>
          <w:spacing w:val="-2"/>
          <w:sz w:val="28"/>
          <w:szCs w:val="28"/>
          <w:lang w:eastAsia="en-US"/>
        </w:rPr>
        <w:t xml:space="preserve"> </w:t>
      </w:r>
      <w:r w:rsidRPr="00F35358">
        <w:rPr>
          <w:sz w:val="28"/>
          <w:szCs w:val="28"/>
          <w:lang w:eastAsia="en-US"/>
        </w:rPr>
        <w:t>в</w:t>
      </w:r>
      <w:r w:rsidRPr="00F35358">
        <w:rPr>
          <w:spacing w:val="-3"/>
          <w:sz w:val="28"/>
          <w:szCs w:val="28"/>
          <w:lang w:eastAsia="en-US"/>
        </w:rPr>
        <w:t xml:space="preserve"> </w:t>
      </w:r>
      <w:r w:rsidRPr="00F35358">
        <w:rPr>
          <w:sz w:val="28"/>
          <w:szCs w:val="28"/>
          <w:lang w:eastAsia="en-US"/>
        </w:rPr>
        <w:t>лице</w:t>
      </w:r>
      <w:r w:rsidR="00F35358">
        <w:rPr>
          <w:sz w:val="28"/>
          <w:szCs w:val="28"/>
          <w:lang w:eastAsia="en-US"/>
        </w:rPr>
        <w:t>_________________________________________</w:t>
      </w:r>
      <w:r w:rsidRPr="00F35358">
        <w:rPr>
          <w:spacing w:val="-5"/>
          <w:sz w:val="28"/>
          <w:szCs w:val="28"/>
          <w:lang w:eastAsia="en-US"/>
        </w:rPr>
        <w:t>,</w:t>
      </w:r>
      <w:r w:rsidRPr="00F35358">
        <w:rPr>
          <w:spacing w:val="-57"/>
          <w:sz w:val="28"/>
          <w:szCs w:val="28"/>
          <w:lang w:eastAsia="en-US"/>
        </w:rPr>
        <w:t xml:space="preserve"> </w:t>
      </w:r>
      <w:r w:rsidRPr="00F35358">
        <w:rPr>
          <w:sz w:val="28"/>
          <w:szCs w:val="28"/>
          <w:lang w:eastAsia="en-US"/>
        </w:rPr>
        <w:t>действующего</w:t>
      </w:r>
      <w:r w:rsidRPr="00F35358">
        <w:rPr>
          <w:spacing w:val="-2"/>
          <w:sz w:val="28"/>
          <w:szCs w:val="28"/>
          <w:lang w:eastAsia="en-US"/>
        </w:rPr>
        <w:t xml:space="preserve"> </w:t>
      </w:r>
      <w:r w:rsidRPr="00F35358">
        <w:rPr>
          <w:sz w:val="28"/>
          <w:szCs w:val="28"/>
          <w:lang w:eastAsia="en-US"/>
        </w:rPr>
        <w:t>на</w:t>
      </w:r>
      <w:r w:rsidRPr="00F35358">
        <w:rPr>
          <w:spacing w:val="-1"/>
          <w:sz w:val="28"/>
          <w:szCs w:val="28"/>
          <w:lang w:eastAsia="en-US"/>
        </w:rPr>
        <w:t xml:space="preserve"> </w:t>
      </w:r>
      <w:r w:rsidRPr="00F35358">
        <w:rPr>
          <w:sz w:val="28"/>
          <w:szCs w:val="28"/>
          <w:lang w:eastAsia="en-US"/>
        </w:rPr>
        <w:t>основании</w:t>
      </w:r>
      <w:r w:rsidR="00F35358">
        <w:rPr>
          <w:sz w:val="28"/>
          <w:szCs w:val="28"/>
          <w:lang w:eastAsia="en-US"/>
        </w:rPr>
        <w:t xml:space="preserve"> ______</w:t>
      </w:r>
      <w:r w:rsidRPr="00F35358">
        <w:rPr>
          <w:sz w:val="28"/>
          <w:szCs w:val="28"/>
          <w:u w:val="single"/>
          <w:lang w:eastAsia="en-US"/>
        </w:rPr>
        <w:t xml:space="preserve"> </w:t>
      </w:r>
      <w:r w:rsidRPr="00F35358">
        <w:rPr>
          <w:sz w:val="28"/>
          <w:szCs w:val="28"/>
          <w:u w:val="single"/>
          <w:lang w:eastAsia="en-US"/>
        </w:rPr>
        <w:tab/>
      </w:r>
      <w:r w:rsidRPr="00F35358">
        <w:rPr>
          <w:sz w:val="28"/>
          <w:szCs w:val="28"/>
          <w:lang w:eastAsia="en-US"/>
        </w:rPr>
        <w:t>,</w:t>
      </w:r>
      <w:r w:rsidRPr="00F35358">
        <w:rPr>
          <w:spacing w:val="-2"/>
          <w:sz w:val="28"/>
          <w:szCs w:val="28"/>
          <w:lang w:eastAsia="en-US"/>
        </w:rPr>
        <w:t xml:space="preserve"> </w:t>
      </w:r>
      <w:r w:rsidRPr="00F35358">
        <w:rPr>
          <w:sz w:val="28"/>
          <w:szCs w:val="28"/>
          <w:lang w:eastAsia="en-US"/>
        </w:rPr>
        <w:t>с</w:t>
      </w:r>
      <w:r w:rsidRPr="00F35358">
        <w:rPr>
          <w:spacing w:val="-3"/>
          <w:sz w:val="28"/>
          <w:szCs w:val="28"/>
          <w:lang w:eastAsia="en-US"/>
        </w:rPr>
        <w:t xml:space="preserve"> </w:t>
      </w:r>
      <w:r w:rsidRPr="00F35358">
        <w:rPr>
          <w:sz w:val="28"/>
          <w:szCs w:val="28"/>
          <w:lang w:eastAsia="en-US"/>
        </w:rPr>
        <w:t>одной</w:t>
      </w:r>
      <w:r w:rsidRPr="00F35358">
        <w:rPr>
          <w:spacing w:val="-2"/>
          <w:sz w:val="28"/>
          <w:szCs w:val="28"/>
          <w:lang w:eastAsia="en-US"/>
        </w:rPr>
        <w:t xml:space="preserve"> </w:t>
      </w:r>
      <w:r w:rsidRPr="00F35358">
        <w:rPr>
          <w:sz w:val="28"/>
          <w:szCs w:val="28"/>
          <w:lang w:eastAsia="en-US"/>
        </w:rPr>
        <w:t>сто</w:t>
      </w:r>
      <w:r w:rsidRPr="00F35358">
        <w:rPr>
          <w:noProof/>
          <w:sz w:val="28"/>
          <w:szCs w:val="28"/>
        </w:rPr>
        <mc:AlternateContent>
          <mc:Choice Requires="wps">
            <w:drawing>
              <wp:anchor distT="0" distB="0" distL="0" distR="0" simplePos="0" relativeHeight="251654656" behindDoc="1" locked="0" layoutInCell="1" allowOverlap="1" wp14:anchorId="055F6958" wp14:editId="38590E71">
                <wp:simplePos x="0" y="0"/>
                <wp:positionH relativeFrom="page">
                  <wp:posOffset>457200</wp:posOffset>
                </wp:positionH>
                <wp:positionV relativeFrom="paragraph">
                  <wp:posOffset>179705</wp:posOffset>
                </wp:positionV>
                <wp:extent cx="6629400" cy="1270"/>
                <wp:effectExtent l="0" t="0" r="0" b="0"/>
                <wp:wrapTopAndBottom/>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29400" cy="1270"/>
                        </a:xfrm>
                        <a:custGeom>
                          <a:avLst/>
                          <a:gdLst>
                            <a:gd name="T0" fmla="+- 0 720 720"/>
                            <a:gd name="T1" fmla="*/ T0 w 10440"/>
                            <a:gd name="T2" fmla="+- 0 11160 720"/>
                            <a:gd name="T3" fmla="*/ T2 w 10440"/>
                          </a:gdLst>
                          <a:ahLst/>
                          <a:cxnLst>
                            <a:cxn ang="0">
                              <a:pos x="T1" y="0"/>
                            </a:cxn>
                            <a:cxn ang="0">
                              <a:pos x="T3" y="0"/>
                            </a:cxn>
                          </a:cxnLst>
                          <a:rect l="0" t="0" r="r" b="b"/>
                          <a:pathLst>
                            <a:path w="10440">
                              <a:moveTo>
                                <a:pt x="0" y="0"/>
                              </a:moveTo>
                              <a:lnTo>
                                <a:pt x="104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fl="http://schemas.microsoft.com/office/word/2024/wordml/sdtformatlock" xmlns:w16sdtdh="http://schemas.microsoft.com/office/word/2020/wordml/sdtdatahash" xmlns:w16du="http://schemas.microsoft.com/office/word/2023/wordml/word16du" xmlns:oel="http://schemas.microsoft.com/office/2019/extlst">
            <w:pict>
              <v:shape w14:anchorId="173E3E7D" id="Полилиния 2" o:spid="_x0000_s1026" style="position:absolute;margin-left:36pt;margin-top:14.15pt;width:522pt;height:.1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" path="m,l10440,e" filled="f" strokeweight=".48pt">
                <v:path arrowok="t" o:connecttype="custom" o:connectlocs="0,0;6629400,0" o:connectangles="0,0"/>
                <w10:wrap type="topAndBottom" anchorx="page"/>
              </v:shape>
            </w:pict>
          </mc:Fallback>
        </mc:AlternateContent>
      </w:r>
      <w:r w:rsidR="00F35358">
        <w:rPr>
          <w:sz w:val="28"/>
          <w:szCs w:val="28"/>
          <w:lang w:eastAsia="en-US"/>
        </w:rPr>
        <w:t>роны и</w:t>
      </w:r>
      <w:r w:rsidRPr="00F35358">
        <w:rPr>
          <w:sz w:val="28"/>
          <w:szCs w:val="28"/>
          <w:u w:val="single"/>
          <w:lang w:eastAsia="en-US"/>
        </w:rPr>
        <w:t xml:space="preserve"> </w:t>
      </w:r>
      <w:r w:rsidR="00F35358">
        <w:rPr>
          <w:sz w:val="28"/>
          <w:szCs w:val="28"/>
          <w:u w:val="single"/>
          <w:lang w:eastAsia="en-US"/>
        </w:rPr>
        <w:t>________________________________</w:t>
      </w:r>
      <w:r w:rsidRPr="00F35358">
        <w:rPr>
          <w:sz w:val="28"/>
          <w:szCs w:val="28"/>
          <w:u w:val="single"/>
          <w:lang w:eastAsia="en-US"/>
        </w:rPr>
        <w:tab/>
      </w:r>
      <w:r w:rsidRPr="00F35358">
        <w:rPr>
          <w:sz w:val="28"/>
          <w:szCs w:val="28"/>
          <w:lang w:eastAsia="en-US"/>
        </w:rPr>
        <w:t>,</w:t>
      </w:r>
      <w:r w:rsidRPr="00F35358">
        <w:rPr>
          <w:spacing w:val="-3"/>
          <w:sz w:val="28"/>
          <w:szCs w:val="28"/>
          <w:lang w:eastAsia="en-US"/>
        </w:rPr>
        <w:t xml:space="preserve"> </w:t>
      </w:r>
      <w:r w:rsidRPr="00F35358">
        <w:rPr>
          <w:sz w:val="28"/>
          <w:szCs w:val="28"/>
          <w:lang w:eastAsia="en-US"/>
        </w:rPr>
        <w:t>именуемое</w:t>
      </w:r>
      <w:r w:rsidRPr="00F35358">
        <w:rPr>
          <w:spacing w:val="-3"/>
          <w:sz w:val="28"/>
          <w:szCs w:val="28"/>
          <w:lang w:eastAsia="en-US"/>
        </w:rPr>
        <w:t xml:space="preserve"> </w:t>
      </w:r>
      <w:r w:rsidRPr="00F35358">
        <w:rPr>
          <w:sz w:val="28"/>
          <w:szCs w:val="28"/>
          <w:lang w:eastAsia="en-US"/>
        </w:rPr>
        <w:t>в</w:t>
      </w:r>
      <w:r w:rsidRPr="00F35358">
        <w:rPr>
          <w:spacing w:val="-3"/>
          <w:sz w:val="28"/>
          <w:szCs w:val="28"/>
          <w:lang w:eastAsia="en-US"/>
        </w:rPr>
        <w:t xml:space="preserve"> </w:t>
      </w:r>
      <w:r w:rsidRPr="00F35358">
        <w:rPr>
          <w:sz w:val="28"/>
          <w:szCs w:val="28"/>
          <w:lang w:eastAsia="en-US"/>
        </w:rPr>
        <w:t>дальнейшем</w:t>
      </w:r>
      <w:r w:rsidRPr="00F35358">
        <w:rPr>
          <w:spacing w:val="-4"/>
          <w:sz w:val="28"/>
          <w:szCs w:val="28"/>
          <w:lang w:eastAsia="en-US"/>
        </w:rPr>
        <w:t xml:space="preserve"> </w:t>
      </w:r>
      <w:r w:rsidRPr="00F35358">
        <w:rPr>
          <w:sz w:val="28"/>
          <w:szCs w:val="28"/>
          <w:lang w:eastAsia="en-US"/>
        </w:rPr>
        <w:t>«</w:t>
      </w:r>
      <w:r w:rsidR="003B534B" w:rsidRPr="00F35358">
        <w:rPr>
          <w:sz w:val="28"/>
          <w:szCs w:val="28"/>
          <w:lang w:eastAsia="en-US"/>
        </w:rPr>
        <w:t>ПОКУПАТЕЛЬ</w:t>
      </w:r>
      <w:r w:rsidRPr="00F35358">
        <w:rPr>
          <w:sz w:val="28"/>
          <w:szCs w:val="28"/>
          <w:lang w:eastAsia="en-US"/>
        </w:rPr>
        <w:t>»,</w:t>
      </w:r>
      <w:r w:rsidRPr="00F35358">
        <w:rPr>
          <w:spacing w:val="-2"/>
          <w:sz w:val="28"/>
          <w:szCs w:val="28"/>
          <w:lang w:eastAsia="en-US"/>
        </w:rPr>
        <w:t xml:space="preserve"> </w:t>
      </w:r>
      <w:r w:rsidRPr="00F35358">
        <w:rPr>
          <w:sz w:val="28"/>
          <w:szCs w:val="28"/>
          <w:lang w:eastAsia="en-US"/>
        </w:rPr>
        <w:t>в</w:t>
      </w:r>
      <w:r w:rsidRPr="00F35358">
        <w:rPr>
          <w:spacing w:val="-3"/>
          <w:sz w:val="28"/>
          <w:szCs w:val="28"/>
          <w:lang w:eastAsia="en-US"/>
        </w:rPr>
        <w:t xml:space="preserve"> </w:t>
      </w:r>
      <w:r w:rsidRPr="00F35358">
        <w:rPr>
          <w:sz w:val="28"/>
          <w:szCs w:val="28"/>
          <w:lang w:eastAsia="en-US"/>
        </w:rPr>
        <w:t>лице</w:t>
      </w:r>
      <w:r w:rsidRPr="00F35358">
        <w:rPr>
          <w:sz w:val="28"/>
          <w:szCs w:val="28"/>
          <w:u w:val="single"/>
          <w:lang w:eastAsia="en-US"/>
        </w:rPr>
        <w:tab/>
      </w:r>
      <w:r w:rsidR="00F35358">
        <w:rPr>
          <w:sz w:val="28"/>
          <w:szCs w:val="28"/>
          <w:u w:val="single"/>
          <w:lang w:eastAsia="en-US"/>
        </w:rPr>
        <w:t>_____________________</w:t>
      </w:r>
      <w:r w:rsidRPr="00F35358">
        <w:rPr>
          <w:spacing w:val="-5"/>
          <w:sz w:val="28"/>
          <w:szCs w:val="28"/>
          <w:lang w:eastAsia="en-US"/>
        </w:rPr>
        <w:t>,</w:t>
      </w:r>
      <w:r w:rsidRPr="00F35358">
        <w:rPr>
          <w:spacing w:val="-57"/>
          <w:sz w:val="28"/>
          <w:szCs w:val="28"/>
          <w:lang w:eastAsia="en-US"/>
        </w:rPr>
        <w:t xml:space="preserve"> </w:t>
      </w:r>
      <w:r w:rsidRPr="00F35358">
        <w:rPr>
          <w:sz w:val="28"/>
          <w:szCs w:val="28"/>
          <w:lang w:eastAsia="en-US"/>
        </w:rPr>
        <w:t>действующего</w:t>
      </w:r>
      <w:r w:rsidRPr="00F35358">
        <w:rPr>
          <w:spacing w:val="-2"/>
          <w:sz w:val="28"/>
          <w:szCs w:val="28"/>
          <w:lang w:eastAsia="en-US"/>
        </w:rPr>
        <w:t xml:space="preserve"> </w:t>
      </w:r>
      <w:r w:rsidRPr="00F35358">
        <w:rPr>
          <w:sz w:val="28"/>
          <w:szCs w:val="28"/>
          <w:lang w:eastAsia="en-US"/>
        </w:rPr>
        <w:t>на</w:t>
      </w:r>
      <w:r w:rsidRPr="00F35358">
        <w:rPr>
          <w:spacing w:val="-1"/>
          <w:sz w:val="28"/>
          <w:szCs w:val="28"/>
          <w:lang w:eastAsia="en-US"/>
        </w:rPr>
        <w:t xml:space="preserve"> </w:t>
      </w:r>
      <w:r w:rsidRPr="00F35358">
        <w:rPr>
          <w:sz w:val="28"/>
          <w:szCs w:val="28"/>
          <w:lang w:eastAsia="en-US"/>
        </w:rPr>
        <w:t>основании</w:t>
      </w:r>
      <w:r w:rsidR="00F35358">
        <w:rPr>
          <w:sz w:val="28"/>
          <w:szCs w:val="28"/>
          <w:lang w:eastAsia="en-US"/>
        </w:rPr>
        <w:t>_______________</w:t>
      </w:r>
      <w:r w:rsidRPr="00F35358">
        <w:rPr>
          <w:sz w:val="28"/>
          <w:szCs w:val="28"/>
          <w:lang w:eastAsia="en-US"/>
        </w:rPr>
        <w:t>,</w:t>
      </w:r>
      <w:r w:rsidRPr="00F35358">
        <w:rPr>
          <w:spacing w:val="1"/>
          <w:sz w:val="28"/>
          <w:szCs w:val="28"/>
          <w:lang w:eastAsia="en-US"/>
        </w:rPr>
        <w:t xml:space="preserve"> </w:t>
      </w:r>
      <w:r w:rsidRPr="00F35358">
        <w:rPr>
          <w:sz w:val="28"/>
          <w:szCs w:val="28"/>
          <w:lang w:eastAsia="en-US"/>
        </w:rPr>
        <w:t>с</w:t>
      </w:r>
      <w:r w:rsidRPr="00F35358">
        <w:rPr>
          <w:spacing w:val="-57"/>
          <w:sz w:val="28"/>
          <w:szCs w:val="28"/>
          <w:lang w:eastAsia="en-US"/>
        </w:rPr>
        <w:t xml:space="preserve"> </w:t>
      </w:r>
      <w:r w:rsidRPr="00F35358">
        <w:rPr>
          <w:sz w:val="28"/>
          <w:szCs w:val="28"/>
          <w:lang w:eastAsia="en-US"/>
        </w:rPr>
        <w:t>другой</w:t>
      </w:r>
      <w:r w:rsidRPr="00F35358">
        <w:rPr>
          <w:spacing w:val="-2"/>
          <w:sz w:val="28"/>
          <w:szCs w:val="28"/>
          <w:lang w:eastAsia="en-US"/>
        </w:rPr>
        <w:t xml:space="preserve"> </w:t>
      </w:r>
      <w:r w:rsidRPr="00F35358">
        <w:rPr>
          <w:sz w:val="28"/>
          <w:szCs w:val="28"/>
          <w:lang w:eastAsia="en-US"/>
        </w:rPr>
        <w:t>стороны,</w:t>
      </w:r>
      <w:r w:rsidRPr="00F35358">
        <w:rPr>
          <w:spacing w:val="58"/>
          <w:sz w:val="28"/>
          <w:szCs w:val="28"/>
          <w:lang w:eastAsia="en-US"/>
        </w:rPr>
        <w:t xml:space="preserve"> </w:t>
      </w:r>
      <w:r w:rsidRPr="00F35358">
        <w:rPr>
          <w:sz w:val="28"/>
          <w:szCs w:val="28"/>
          <w:lang w:eastAsia="en-US"/>
        </w:rPr>
        <w:t>составили</w:t>
      </w:r>
      <w:r w:rsidRPr="00F35358">
        <w:rPr>
          <w:spacing w:val="-2"/>
          <w:sz w:val="28"/>
          <w:szCs w:val="28"/>
          <w:lang w:eastAsia="en-US"/>
        </w:rPr>
        <w:t xml:space="preserve"> </w:t>
      </w:r>
      <w:r w:rsidRPr="00F35358">
        <w:rPr>
          <w:sz w:val="28"/>
          <w:szCs w:val="28"/>
          <w:lang w:eastAsia="en-US"/>
        </w:rPr>
        <w:t>настоящий</w:t>
      </w:r>
      <w:r w:rsidRPr="00F35358">
        <w:rPr>
          <w:spacing w:val="-2"/>
          <w:sz w:val="28"/>
          <w:szCs w:val="28"/>
          <w:lang w:eastAsia="en-US"/>
        </w:rPr>
        <w:t xml:space="preserve"> </w:t>
      </w:r>
      <w:r w:rsidRPr="00F35358">
        <w:rPr>
          <w:sz w:val="28"/>
          <w:szCs w:val="28"/>
          <w:lang w:eastAsia="en-US"/>
        </w:rPr>
        <w:t>акт</w:t>
      </w:r>
      <w:r w:rsidRPr="00F35358">
        <w:rPr>
          <w:spacing w:val="-1"/>
          <w:sz w:val="28"/>
          <w:szCs w:val="28"/>
          <w:lang w:eastAsia="en-US"/>
        </w:rPr>
        <w:t xml:space="preserve"> </w:t>
      </w:r>
      <w:r w:rsidRPr="00F35358">
        <w:rPr>
          <w:sz w:val="28"/>
          <w:szCs w:val="28"/>
          <w:lang w:eastAsia="en-US"/>
        </w:rPr>
        <w:t>приема-передачи</w:t>
      </w:r>
      <w:r w:rsidR="00F35358">
        <w:rPr>
          <w:sz w:val="28"/>
          <w:szCs w:val="28"/>
          <w:lang w:eastAsia="en-US"/>
        </w:rPr>
        <w:t xml:space="preserve"> в том, что </w:t>
      </w:r>
      <w:r w:rsidRPr="00F35358">
        <w:rPr>
          <w:sz w:val="28"/>
          <w:szCs w:val="28"/>
          <w:lang w:eastAsia="en-US"/>
        </w:rPr>
        <w:t>ПОСТАВЩИК</w:t>
      </w:r>
      <w:r w:rsidRPr="00F35358">
        <w:rPr>
          <w:spacing w:val="-7"/>
          <w:sz w:val="28"/>
          <w:szCs w:val="28"/>
          <w:lang w:eastAsia="en-US"/>
        </w:rPr>
        <w:t xml:space="preserve"> </w:t>
      </w:r>
      <w:r w:rsidRPr="00F35358">
        <w:rPr>
          <w:sz w:val="28"/>
          <w:szCs w:val="28"/>
          <w:lang w:eastAsia="en-US"/>
        </w:rPr>
        <w:t>передал,</w:t>
      </w:r>
      <w:r w:rsidRPr="00F35358">
        <w:rPr>
          <w:spacing w:val="-6"/>
          <w:sz w:val="28"/>
          <w:szCs w:val="28"/>
          <w:lang w:eastAsia="en-US"/>
        </w:rPr>
        <w:t xml:space="preserve"> </w:t>
      </w:r>
      <w:r w:rsidRPr="00F35358">
        <w:rPr>
          <w:sz w:val="28"/>
          <w:szCs w:val="28"/>
          <w:lang w:eastAsia="en-US"/>
        </w:rPr>
        <w:t>а</w:t>
      </w:r>
      <w:r w:rsidRPr="00F35358">
        <w:rPr>
          <w:spacing w:val="-7"/>
          <w:sz w:val="28"/>
          <w:szCs w:val="28"/>
          <w:lang w:eastAsia="en-US"/>
        </w:rPr>
        <w:t xml:space="preserve"> </w:t>
      </w:r>
      <w:r w:rsidR="003B534B" w:rsidRPr="00F35358">
        <w:rPr>
          <w:sz w:val="28"/>
          <w:szCs w:val="28"/>
          <w:lang w:eastAsia="en-US"/>
        </w:rPr>
        <w:t>ПОКУПАТЕЛЬ</w:t>
      </w:r>
      <w:r w:rsidRPr="00F35358">
        <w:rPr>
          <w:spacing w:val="-6"/>
          <w:sz w:val="28"/>
          <w:szCs w:val="28"/>
          <w:lang w:eastAsia="en-US"/>
        </w:rPr>
        <w:t xml:space="preserve"> </w:t>
      </w:r>
      <w:r w:rsidRPr="00F35358">
        <w:rPr>
          <w:sz w:val="28"/>
          <w:szCs w:val="28"/>
          <w:lang w:eastAsia="en-US"/>
        </w:rPr>
        <w:t>принял</w:t>
      </w:r>
      <w:r w:rsidRPr="00F35358">
        <w:rPr>
          <w:spacing w:val="-6"/>
          <w:sz w:val="28"/>
          <w:szCs w:val="28"/>
          <w:lang w:eastAsia="en-US"/>
        </w:rPr>
        <w:t xml:space="preserve"> </w:t>
      </w:r>
      <w:r w:rsidRPr="00F35358">
        <w:rPr>
          <w:sz w:val="28"/>
          <w:szCs w:val="28"/>
          <w:lang w:eastAsia="en-US"/>
        </w:rPr>
        <w:t>нижеуказанные</w:t>
      </w:r>
      <w:r w:rsidRPr="00F35358">
        <w:rPr>
          <w:spacing w:val="-7"/>
          <w:sz w:val="28"/>
          <w:szCs w:val="28"/>
          <w:lang w:eastAsia="en-US"/>
        </w:rPr>
        <w:t xml:space="preserve"> </w:t>
      </w:r>
      <w:r w:rsidRPr="00F35358">
        <w:rPr>
          <w:sz w:val="28"/>
          <w:szCs w:val="28"/>
          <w:lang w:eastAsia="en-US"/>
        </w:rPr>
        <w:t>топливные</w:t>
      </w:r>
      <w:r w:rsidRPr="00F35358">
        <w:rPr>
          <w:spacing w:val="-5"/>
          <w:sz w:val="28"/>
          <w:szCs w:val="28"/>
          <w:lang w:eastAsia="en-US"/>
        </w:rPr>
        <w:t xml:space="preserve"> </w:t>
      </w:r>
      <w:r w:rsidRPr="00F35358">
        <w:rPr>
          <w:sz w:val="28"/>
          <w:szCs w:val="28"/>
          <w:lang w:eastAsia="en-US"/>
        </w:rPr>
        <w:t>карты</w:t>
      </w:r>
      <w:r w:rsidR="007B218A">
        <w:rPr>
          <w:sz w:val="28"/>
          <w:szCs w:val="28"/>
          <w:lang w:eastAsia="en-US"/>
        </w:rPr>
        <w:t xml:space="preserve"> и </w:t>
      </w:r>
      <w:r w:rsidR="007B218A">
        <w:rPr>
          <w:sz w:val="28"/>
          <w:szCs w:val="28"/>
          <w:lang w:val="en-US" w:eastAsia="en-US"/>
        </w:rPr>
        <w:t>PIN</w:t>
      </w:r>
      <w:r w:rsidR="007B218A">
        <w:rPr>
          <w:sz w:val="28"/>
          <w:szCs w:val="28"/>
          <w:lang w:eastAsia="en-US"/>
        </w:rPr>
        <w:t xml:space="preserve"> коды к ним.</w:t>
      </w:r>
      <w:r w:rsidR="007B218A" w:rsidRPr="007B218A">
        <w:rPr>
          <w:sz w:val="28"/>
          <w:szCs w:val="28"/>
          <w:lang w:eastAsia="en-US"/>
        </w:rPr>
        <w:t xml:space="preserve"> </w:t>
      </w:r>
    </w:p>
    <w:p w14:paraId="3650D84C" w14:textId="77777777" w:rsidR="00906B6E" w:rsidRPr="00F35358" w:rsidRDefault="00906B6E" w:rsidP="00906B6E">
      <w:pPr>
        <w:widowControl w:val="0"/>
        <w:autoSpaceDE w:val="0"/>
        <w:autoSpaceDN w:val="0"/>
        <w:spacing w:before="7" w:after="1" w:line="240" w:lineRule="auto"/>
        <w:rPr>
          <w:sz w:val="28"/>
          <w:szCs w:val="28"/>
          <w:lang w:eastAsia="en-US"/>
        </w:rPr>
      </w:pPr>
    </w:p>
    <w:tbl>
      <w:tblPr>
        <w:tblStyle w:val="TableNormal31"/>
        <w:tblW w:w="0" w:type="auto"/>
        <w:tblInd w:w="13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8"/>
        <w:gridCol w:w="5988"/>
        <w:gridCol w:w="3402"/>
      </w:tblGrid>
      <w:tr w:rsidR="00F35358" w:rsidRPr="00F35358" w14:paraId="295396B3" w14:textId="77777777" w:rsidTr="00F35358">
        <w:trPr>
          <w:trHeight w:val="622"/>
        </w:trPr>
        <w:tc>
          <w:tcPr>
            <w:tcW w:w="838" w:type="dxa"/>
          </w:tcPr>
          <w:p w14:paraId="5686A69D" w14:textId="77777777" w:rsidR="00F35358" w:rsidRPr="00F35358" w:rsidRDefault="00F35358" w:rsidP="00F35358">
            <w:pPr>
              <w:spacing w:before="74"/>
              <w:ind w:left="14"/>
              <w:jc w:val="center"/>
              <w:rPr>
                <w:rFonts w:ascii="Times New Roman" w:hAnsi="Times New Roman" w:cs="Times New Roman"/>
                <w:sz w:val="28"/>
                <w:szCs w:val="28"/>
              </w:rPr>
            </w:pPr>
            <w:r w:rsidRPr="00F35358">
              <w:rPr>
                <w:rFonts w:ascii="Times New Roman" w:hAnsi="Times New Roman" w:cs="Times New Roman"/>
                <w:sz w:val="28"/>
                <w:szCs w:val="28"/>
              </w:rPr>
              <w:t>№</w:t>
            </w:r>
            <w:r w:rsidRPr="00F35358">
              <w:rPr>
                <w:rFonts w:ascii="Times New Roman" w:hAnsi="Times New Roman" w:cs="Times New Roman"/>
                <w:spacing w:val="-3"/>
                <w:sz w:val="28"/>
                <w:szCs w:val="28"/>
              </w:rPr>
              <w:t xml:space="preserve"> </w:t>
            </w:r>
            <w:r w:rsidRPr="00F35358">
              <w:rPr>
                <w:rFonts w:ascii="Times New Roman" w:hAnsi="Times New Roman" w:cs="Times New Roman"/>
                <w:sz w:val="28"/>
                <w:szCs w:val="28"/>
              </w:rPr>
              <w:t>п/п</w:t>
            </w:r>
          </w:p>
        </w:tc>
        <w:tc>
          <w:tcPr>
            <w:tcW w:w="5988" w:type="dxa"/>
          </w:tcPr>
          <w:p w14:paraId="06B2A80F" w14:textId="77777777" w:rsidR="00F35358" w:rsidRPr="00F35358" w:rsidRDefault="00F35358" w:rsidP="00F35358">
            <w:pPr>
              <w:spacing w:before="74"/>
              <w:ind w:left="14"/>
              <w:jc w:val="center"/>
              <w:rPr>
                <w:rFonts w:ascii="Times New Roman" w:hAnsi="Times New Roman" w:cs="Times New Roman"/>
                <w:sz w:val="28"/>
                <w:szCs w:val="28"/>
              </w:rPr>
            </w:pPr>
            <w:proofErr w:type="spellStart"/>
            <w:r w:rsidRPr="00F35358">
              <w:rPr>
                <w:rFonts w:ascii="Times New Roman" w:hAnsi="Times New Roman" w:cs="Times New Roman"/>
                <w:sz w:val="28"/>
                <w:szCs w:val="28"/>
              </w:rPr>
              <w:t>Номер</w:t>
            </w:r>
            <w:proofErr w:type="spellEnd"/>
            <w:r w:rsidRPr="00F35358">
              <w:rPr>
                <w:rFonts w:ascii="Times New Roman" w:hAnsi="Times New Roman" w:cs="Times New Roman"/>
                <w:spacing w:val="-5"/>
                <w:sz w:val="28"/>
                <w:szCs w:val="28"/>
              </w:rPr>
              <w:t xml:space="preserve"> </w:t>
            </w:r>
            <w:proofErr w:type="spellStart"/>
            <w:r w:rsidRPr="00F35358">
              <w:rPr>
                <w:rFonts w:ascii="Times New Roman" w:hAnsi="Times New Roman" w:cs="Times New Roman"/>
                <w:sz w:val="28"/>
                <w:szCs w:val="28"/>
              </w:rPr>
              <w:t>карты</w:t>
            </w:r>
            <w:proofErr w:type="spellEnd"/>
          </w:p>
        </w:tc>
        <w:tc>
          <w:tcPr>
            <w:tcW w:w="3402" w:type="dxa"/>
          </w:tcPr>
          <w:p w14:paraId="0EE604D2" w14:textId="77777777" w:rsidR="00F35358" w:rsidRPr="00F35358" w:rsidRDefault="00F35358" w:rsidP="00F35358">
            <w:pPr>
              <w:spacing w:before="74"/>
              <w:ind w:left="14"/>
              <w:jc w:val="center"/>
              <w:rPr>
                <w:rFonts w:ascii="Times New Roman" w:hAnsi="Times New Roman" w:cs="Times New Roman"/>
                <w:sz w:val="28"/>
                <w:szCs w:val="28"/>
                <w:lang w:val="ru-RU"/>
              </w:rPr>
            </w:pPr>
            <w:r w:rsidRPr="00F35358">
              <w:rPr>
                <w:rFonts w:ascii="Times New Roman" w:hAnsi="Times New Roman" w:cs="Times New Roman"/>
                <w:sz w:val="28"/>
                <w:szCs w:val="28"/>
                <w:lang w:val="ru-RU"/>
              </w:rPr>
              <w:t>Срок действия карты</w:t>
            </w:r>
          </w:p>
        </w:tc>
      </w:tr>
    </w:tbl>
    <w:p w14:paraId="06C92387" w14:textId="77777777" w:rsidR="00906B6E" w:rsidRPr="00F35358" w:rsidRDefault="00906B6E" w:rsidP="00906B6E">
      <w:pPr>
        <w:widowControl w:val="0"/>
        <w:autoSpaceDE w:val="0"/>
        <w:autoSpaceDN w:val="0"/>
        <w:spacing w:before="4" w:after="0" w:line="240" w:lineRule="auto"/>
        <w:rPr>
          <w:sz w:val="28"/>
          <w:szCs w:val="28"/>
          <w:lang w:eastAsia="en-US"/>
        </w:rPr>
      </w:pPr>
    </w:p>
    <w:p w14:paraId="6D64A4FE" w14:textId="77777777" w:rsidR="00906B6E" w:rsidRPr="00F35358" w:rsidRDefault="00906B6E" w:rsidP="00906B6E">
      <w:pPr>
        <w:widowControl w:val="0"/>
        <w:tabs>
          <w:tab w:val="left" w:pos="9886"/>
        </w:tabs>
        <w:autoSpaceDE w:val="0"/>
        <w:autoSpaceDN w:val="0"/>
        <w:spacing w:before="1" w:after="0" w:line="249" w:lineRule="auto"/>
        <w:ind w:left="120" w:right="476"/>
        <w:rPr>
          <w:sz w:val="28"/>
          <w:szCs w:val="28"/>
          <w:lang w:eastAsia="en-US"/>
        </w:rPr>
      </w:pPr>
      <w:r w:rsidRPr="00F35358">
        <w:rPr>
          <w:sz w:val="28"/>
          <w:szCs w:val="28"/>
          <w:lang w:eastAsia="en-US"/>
        </w:rPr>
        <w:t>Общее</w:t>
      </w:r>
      <w:r w:rsidRPr="00F35358">
        <w:rPr>
          <w:spacing w:val="-5"/>
          <w:sz w:val="28"/>
          <w:szCs w:val="28"/>
          <w:lang w:eastAsia="en-US"/>
        </w:rPr>
        <w:t xml:space="preserve"> </w:t>
      </w:r>
      <w:r w:rsidRPr="00F35358">
        <w:rPr>
          <w:sz w:val="28"/>
          <w:szCs w:val="28"/>
          <w:lang w:eastAsia="en-US"/>
        </w:rPr>
        <w:t>количество</w:t>
      </w:r>
      <w:r w:rsidRPr="00F35358">
        <w:rPr>
          <w:spacing w:val="-4"/>
          <w:sz w:val="28"/>
          <w:szCs w:val="28"/>
          <w:lang w:eastAsia="en-US"/>
        </w:rPr>
        <w:t xml:space="preserve"> </w:t>
      </w:r>
      <w:r w:rsidRPr="00F35358">
        <w:rPr>
          <w:sz w:val="28"/>
          <w:szCs w:val="28"/>
          <w:lang w:eastAsia="en-US"/>
        </w:rPr>
        <w:t>регулируемых</w:t>
      </w:r>
      <w:r w:rsidRPr="00F35358">
        <w:rPr>
          <w:spacing w:val="53"/>
          <w:sz w:val="28"/>
          <w:szCs w:val="28"/>
          <w:lang w:eastAsia="en-US"/>
        </w:rPr>
        <w:t xml:space="preserve"> </w:t>
      </w:r>
      <w:r w:rsidRPr="00F35358">
        <w:rPr>
          <w:sz w:val="28"/>
          <w:szCs w:val="28"/>
          <w:lang w:eastAsia="en-US"/>
        </w:rPr>
        <w:t>топливных</w:t>
      </w:r>
      <w:r w:rsidRPr="00F35358">
        <w:rPr>
          <w:spacing w:val="-3"/>
          <w:sz w:val="28"/>
          <w:szCs w:val="28"/>
          <w:lang w:eastAsia="en-US"/>
        </w:rPr>
        <w:t xml:space="preserve"> </w:t>
      </w:r>
      <w:r w:rsidRPr="00F35358">
        <w:rPr>
          <w:sz w:val="28"/>
          <w:szCs w:val="28"/>
          <w:lang w:eastAsia="en-US"/>
        </w:rPr>
        <w:t>карт,</w:t>
      </w:r>
      <w:r w:rsidRPr="00F35358">
        <w:rPr>
          <w:spacing w:val="-5"/>
          <w:sz w:val="28"/>
          <w:szCs w:val="28"/>
          <w:lang w:eastAsia="en-US"/>
        </w:rPr>
        <w:t xml:space="preserve"> </w:t>
      </w:r>
      <w:r w:rsidRPr="00F35358">
        <w:rPr>
          <w:sz w:val="28"/>
          <w:szCs w:val="28"/>
          <w:lang w:eastAsia="en-US"/>
        </w:rPr>
        <w:t>передаваемых</w:t>
      </w:r>
      <w:r w:rsidRPr="00F35358">
        <w:rPr>
          <w:spacing w:val="-4"/>
          <w:sz w:val="28"/>
          <w:szCs w:val="28"/>
          <w:lang w:eastAsia="en-US"/>
        </w:rPr>
        <w:t xml:space="preserve"> </w:t>
      </w:r>
      <w:r w:rsidRPr="00F35358">
        <w:rPr>
          <w:sz w:val="28"/>
          <w:szCs w:val="28"/>
          <w:lang w:eastAsia="en-US"/>
        </w:rPr>
        <w:t>по</w:t>
      </w:r>
      <w:r w:rsidRPr="00F35358">
        <w:rPr>
          <w:spacing w:val="-4"/>
          <w:sz w:val="28"/>
          <w:szCs w:val="28"/>
          <w:lang w:eastAsia="en-US"/>
        </w:rPr>
        <w:t xml:space="preserve"> </w:t>
      </w:r>
      <w:r w:rsidRPr="00F35358">
        <w:rPr>
          <w:sz w:val="28"/>
          <w:szCs w:val="28"/>
          <w:lang w:eastAsia="en-US"/>
        </w:rPr>
        <w:t>настоящему</w:t>
      </w:r>
      <w:r w:rsidRPr="00F35358">
        <w:rPr>
          <w:spacing w:val="-4"/>
          <w:sz w:val="28"/>
          <w:szCs w:val="28"/>
          <w:lang w:eastAsia="en-US"/>
        </w:rPr>
        <w:t xml:space="preserve"> </w:t>
      </w:r>
      <w:r w:rsidRPr="00F35358">
        <w:rPr>
          <w:sz w:val="28"/>
          <w:szCs w:val="28"/>
          <w:lang w:eastAsia="en-US"/>
        </w:rPr>
        <w:t>акту</w:t>
      </w:r>
      <w:r w:rsidRPr="00F35358">
        <w:rPr>
          <w:spacing w:val="-5"/>
          <w:sz w:val="28"/>
          <w:szCs w:val="28"/>
          <w:lang w:eastAsia="en-US"/>
        </w:rPr>
        <w:t xml:space="preserve"> </w:t>
      </w:r>
      <w:r w:rsidRPr="00F35358">
        <w:rPr>
          <w:sz w:val="28"/>
          <w:szCs w:val="28"/>
          <w:lang w:eastAsia="en-US"/>
        </w:rPr>
        <w:t>–</w:t>
      </w:r>
      <w:r w:rsidR="00F35358">
        <w:rPr>
          <w:sz w:val="28"/>
          <w:szCs w:val="28"/>
          <w:u w:val="single"/>
          <w:lang w:eastAsia="en-US"/>
        </w:rPr>
        <w:t xml:space="preserve"> __________</w:t>
      </w:r>
      <w:r w:rsidRPr="00F35358">
        <w:rPr>
          <w:sz w:val="28"/>
          <w:szCs w:val="28"/>
          <w:lang w:eastAsia="en-US"/>
        </w:rPr>
        <w:t>шт.</w:t>
      </w:r>
      <w:r w:rsidRPr="00F35358">
        <w:rPr>
          <w:spacing w:val="-57"/>
          <w:sz w:val="28"/>
          <w:szCs w:val="28"/>
          <w:lang w:eastAsia="en-US"/>
        </w:rPr>
        <w:t xml:space="preserve"> </w:t>
      </w:r>
      <w:r w:rsidRPr="00F35358">
        <w:rPr>
          <w:sz w:val="28"/>
          <w:szCs w:val="28"/>
          <w:lang w:eastAsia="en-US"/>
        </w:rPr>
        <w:t>Топливные</w:t>
      </w:r>
      <w:r w:rsidRPr="00F35358">
        <w:rPr>
          <w:spacing w:val="-4"/>
          <w:sz w:val="28"/>
          <w:szCs w:val="28"/>
          <w:lang w:eastAsia="en-US"/>
        </w:rPr>
        <w:t xml:space="preserve"> </w:t>
      </w:r>
      <w:r w:rsidRPr="00F35358">
        <w:rPr>
          <w:sz w:val="28"/>
          <w:szCs w:val="28"/>
          <w:lang w:eastAsia="en-US"/>
        </w:rPr>
        <w:t>карты,</w:t>
      </w:r>
      <w:r w:rsidRPr="00F35358">
        <w:rPr>
          <w:spacing w:val="-4"/>
          <w:sz w:val="28"/>
          <w:szCs w:val="28"/>
          <w:lang w:eastAsia="en-US"/>
        </w:rPr>
        <w:t xml:space="preserve"> </w:t>
      </w:r>
      <w:r w:rsidRPr="00F35358">
        <w:rPr>
          <w:sz w:val="28"/>
          <w:szCs w:val="28"/>
          <w:lang w:eastAsia="en-US"/>
        </w:rPr>
        <w:t>передаваемые</w:t>
      </w:r>
      <w:r w:rsidRPr="00F35358">
        <w:rPr>
          <w:spacing w:val="-3"/>
          <w:sz w:val="28"/>
          <w:szCs w:val="28"/>
          <w:lang w:eastAsia="en-US"/>
        </w:rPr>
        <w:t xml:space="preserve"> </w:t>
      </w:r>
      <w:r w:rsidRPr="00F35358">
        <w:rPr>
          <w:sz w:val="28"/>
          <w:szCs w:val="28"/>
          <w:lang w:eastAsia="en-US"/>
        </w:rPr>
        <w:t>по</w:t>
      </w:r>
      <w:r w:rsidRPr="00F35358">
        <w:rPr>
          <w:spacing w:val="-4"/>
          <w:sz w:val="28"/>
          <w:szCs w:val="28"/>
          <w:lang w:eastAsia="en-US"/>
        </w:rPr>
        <w:t xml:space="preserve"> </w:t>
      </w:r>
      <w:r w:rsidRPr="00F35358">
        <w:rPr>
          <w:sz w:val="28"/>
          <w:szCs w:val="28"/>
          <w:lang w:eastAsia="en-US"/>
        </w:rPr>
        <w:t>настоящему</w:t>
      </w:r>
      <w:r w:rsidRPr="00F35358">
        <w:rPr>
          <w:spacing w:val="-4"/>
          <w:sz w:val="28"/>
          <w:szCs w:val="28"/>
          <w:lang w:eastAsia="en-US"/>
        </w:rPr>
        <w:t xml:space="preserve"> </w:t>
      </w:r>
      <w:r w:rsidRPr="00F35358">
        <w:rPr>
          <w:sz w:val="28"/>
          <w:szCs w:val="28"/>
          <w:lang w:eastAsia="en-US"/>
        </w:rPr>
        <w:t>акту</w:t>
      </w:r>
      <w:r w:rsidR="00F35358">
        <w:rPr>
          <w:sz w:val="28"/>
          <w:szCs w:val="28"/>
          <w:lang w:eastAsia="en-US"/>
        </w:rPr>
        <w:t>, не имеют внешних повреждений</w:t>
      </w:r>
      <w:r w:rsidRPr="00F35358">
        <w:rPr>
          <w:sz w:val="28"/>
          <w:szCs w:val="28"/>
          <w:lang w:eastAsia="en-US"/>
        </w:rPr>
        <w:t>.</w:t>
      </w:r>
    </w:p>
    <w:tbl>
      <w:tblPr>
        <w:tblW w:w="0" w:type="auto"/>
        <w:tblInd w:w="10" w:type="dxa"/>
        <w:tblCellMar>
          <w:left w:w="10" w:type="dxa"/>
          <w:right w:w="10" w:type="dxa"/>
        </w:tblCellMar>
        <w:tblLook w:val="04A0" w:firstRow="1" w:lastRow="0" w:firstColumn="1" w:lastColumn="0" w:noHBand="0" w:noVBand="1"/>
      </w:tblPr>
      <w:tblGrid>
        <w:gridCol w:w="5250"/>
        <w:gridCol w:w="5127"/>
      </w:tblGrid>
      <w:tr w:rsidR="007B218A" w14:paraId="197A2FEF" w14:textId="77777777" w:rsidTr="007B218A">
        <w:tc>
          <w:tcPr>
            <w:tcW w:w="5498" w:type="dxa"/>
          </w:tcPr>
          <w:p w14:paraId="491A91E5" w14:textId="77777777" w:rsidR="007B218A" w:rsidRDefault="007B218A">
            <w:pPr>
              <w:spacing w:after="0" w:line="240" w:lineRule="auto"/>
              <w:jc w:val="both"/>
              <w:rPr>
                <w:sz w:val="28"/>
                <w:szCs w:val="28"/>
              </w:rPr>
            </w:pPr>
            <w:r>
              <w:rPr>
                <w:b/>
                <w:bCs/>
                <w:sz w:val="28"/>
                <w:szCs w:val="28"/>
              </w:rPr>
              <w:t>Покупатель:</w:t>
            </w:r>
          </w:p>
          <w:p w14:paraId="1B5BCE24" w14:textId="77777777" w:rsidR="007B218A" w:rsidRDefault="007B218A">
            <w:pPr>
              <w:spacing w:after="0" w:line="240" w:lineRule="auto"/>
              <w:jc w:val="both"/>
              <w:rPr>
                <w:b/>
                <w:bCs/>
                <w:sz w:val="28"/>
                <w:szCs w:val="28"/>
              </w:rPr>
            </w:pPr>
            <w:r>
              <w:rPr>
                <w:b/>
                <w:bCs/>
                <w:sz w:val="28"/>
                <w:szCs w:val="28"/>
              </w:rPr>
              <w:t>АНО «Кинопарк»</w:t>
            </w:r>
          </w:p>
          <w:p w14:paraId="2C000DA7" w14:textId="77777777" w:rsidR="007B218A" w:rsidRDefault="007B218A">
            <w:pPr>
              <w:spacing w:after="0" w:line="240" w:lineRule="auto"/>
              <w:jc w:val="both"/>
              <w:rPr>
                <w:b/>
                <w:bCs/>
                <w:sz w:val="28"/>
                <w:szCs w:val="28"/>
              </w:rPr>
            </w:pPr>
          </w:p>
          <w:p w14:paraId="19187997" w14:textId="77777777" w:rsidR="007B218A" w:rsidRDefault="007B218A">
            <w:pPr>
              <w:spacing w:after="0" w:line="240" w:lineRule="auto"/>
              <w:jc w:val="both"/>
              <w:rPr>
                <w:b/>
                <w:bCs/>
                <w:sz w:val="28"/>
                <w:szCs w:val="28"/>
              </w:rPr>
            </w:pPr>
          </w:p>
          <w:p w14:paraId="5AFD58FD" w14:textId="77777777" w:rsidR="007B218A" w:rsidRDefault="007B218A">
            <w:pPr>
              <w:spacing w:after="0" w:line="240" w:lineRule="auto"/>
              <w:jc w:val="both"/>
              <w:rPr>
                <w:b/>
                <w:bCs/>
                <w:sz w:val="28"/>
                <w:szCs w:val="28"/>
              </w:rPr>
            </w:pPr>
          </w:p>
          <w:p w14:paraId="444BD886" w14:textId="77777777" w:rsidR="007B218A" w:rsidRDefault="007B218A">
            <w:pPr>
              <w:spacing w:after="0" w:line="240" w:lineRule="auto"/>
              <w:jc w:val="both"/>
              <w:rPr>
                <w:sz w:val="28"/>
                <w:szCs w:val="28"/>
              </w:rPr>
            </w:pPr>
          </w:p>
          <w:p w14:paraId="2CBE54C3" w14:textId="77777777" w:rsidR="007B218A" w:rsidRDefault="007B218A">
            <w:pPr>
              <w:spacing w:after="0" w:line="240" w:lineRule="auto"/>
              <w:jc w:val="both"/>
              <w:rPr>
                <w:sz w:val="28"/>
                <w:szCs w:val="28"/>
              </w:rPr>
            </w:pPr>
            <w:r>
              <w:rPr>
                <w:sz w:val="28"/>
                <w:szCs w:val="28"/>
              </w:rPr>
              <w:t>___________________/_____________/</w:t>
            </w:r>
          </w:p>
          <w:p w14:paraId="1CC68CA4" w14:textId="77777777" w:rsidR="007B218A" w:rsidRDefault="007B218A">
            <w:pPr>
              <w:spacing w:after="0" w:line="240" w:lineRule="auto"/>
              <w:jc w:val="both"/>
              <w:rPr>
                <w:sz w:val="28"/>
                <w:szCs w:val="28"/>
              </w:rPr>
            </w:pPr>
            <w:r>
              <w:rPr>
                <w:sz w:val="28"/>
                <w:szCs w:val="28"/>
              </w:rPr>
              <w:t>М.П.</w:t>
            </w:r>
          </w:p>
        </w:tc>
        <w:tc>
          <w:tcPr>
            <w:tcW w:w="5498" w:type="dxa"/>
          </w:tcPr>
          <w:p w14:paraId="080E3437" w14:textId="77777777" w:rsidR="007B218A" w:rsidRDefault="007B218A">
            <w:pPr>
              <w:spacing w:after="0" w:line="240" w:lineRule="auto"/>
              <w:jc w:val="both"/>
              <w:rPr>
                <w:sz w:val="28"/>
                <w:szCs w:val="28"/>
              </w:rPr>
            </w:pPr>
            <w:r>
              <w:rPr>
                <w:b/>
                <w:bCs/>
                <w:sz w:val="28"/>
                <w:szCs w:val="28"/>
              </w:rPr>
              <w:t>Поставщик:</w:t>
            </w:r>
          </w:p>
          <w:p w14:paraId="23F5E425" w14:textId="77777777" w:rsidR="007B218A" w:rsidRDefault="007B218A">
            <w:pPr>
              <w:spacing w:after="0" w:line="240" w:lineRule="auto"/>
              <w:jc w:val="both"/>
              <w:rPr>
                <w:sz w:val="28"/>
                <w:szCs w:val="28"/>
              </w:rPr>
            </w:pPr>
            <w:r>
              <w:rPr>
                <w:b/>
                <w:bCs/>
                <w:sz w:val="28"/>
                <w:szCs w:val="28"/>
              </w:rPr>
              <w:t>_______________</w:t>
            </w:r>
          </w:p>
          <w:p w14:paraId="2B3E21D4" w14:textId="77777777" w:rsidR="007B218A" w:rsidRDefault="007B218A">
            <w:pPr>
              <w:spacing w:after="0" w:line="240" w:lineRule="auto"/>
              <w:jc w:val="both"/>
              <w:rPr>
                <w:sz w:val="28"/>
                <w:szCs w:val="28"/>
              </w:rPr>
            </w:pPr>
          </w:p>
          <w:p w14:paraId="09A49950" w14:textId="77777777" w:rsidR="007B218A" w:rsidRDefault="007B218A">
            <w:pPr>
              <w:spacing w:after="0" w:line="240" w:lineRule="auto"/>
              <w:jc w:val="both"/>
              <w:rPr>
                <w:sz w:val="28"/>
                <w:szCs w:val="28"/>
              </w:rPr>
            </w:pPr>
          </w:p>
          <w:p w14:paraId="0A9A36A2" w14:textId="77777777" w:rsidR="007B218A" w:rsidRDefault="007B218A">
            <w:pPr>
              <w:spacing w:after="0" w:line="240" w:lineRule="auto"/>
              <w:jc w:val="both"/>
              <w:rPr>
                <w:sz w:val="28"/>
                <w:szCs w:val="28"/>
              </w:rPr>
            </w:pPr>
          </w:p>
          <w:p w14:paraId="592E8A8A" w14:textId="77777777" w:rsidR="007B218A" w:rsidRDefault="007B218A">
            <w:pPr>
              <w:spacing w:after="0" w:line="240" w:lineRule="auto"/>
              <w:jc w:val="both"/>
              <w:rPr>
                <w:sz w:val="28"/>
                <w:szCs w:val="28"/>
              </w:rPr>
            </w:pPr>
          </w:p>
          <w:p w14:paraId="6985B7FB" w14:textId="77777777" w:rsidR="007B218A" w:rsidRDefault="007B218A">
            <w:pPr>
              <w:spacing w:after="0" w:line="240" w:lineRule="auto"/>
              <w:jc w:val="both"/>
              <w:rPr>
                <w:sz w:val="28"/>
                <w:szCs w:val="28"/>
              </w:rPr>
            </w:pPr>
            <w:r>
              <w:rPr>
                <w:sz w:val="28"/>
                <w:szCs w:val="28"/>
              </w:rPr>
              <w:t>_______________/______________/</w:t>
            </w:r>
          </w:p>
          <w:p w14:paraId="49F00EF2" w14:textId="77777777" w:rsidR="007B218A" w:rsidRDefault="007B218A">
            <w:pPr>
              <w:spacing w:after="0" w:line="240" w:lineRule="auto"/>
              <w:jc w:val="both"/>
              <w:rPr>
                <w:sz w:val="28"/>
                <w:szCs w:val="28"/>
              </w:rPr>
            </w:pPr>
            <w:r>
              <w:rPr>
                <w:sz w:val="28"/>
                <w:szCs w:val="28"/>
              </w:rPr>
              <w:t>М.П.</w:t>
            </w:r>
          </w:p>
        </w:tc>
      </w:tr>
    </w:tbl>
    <w:p w14:paraId="7F8DAB61" w14:textId="77777777" w:rsidR="00906B6E" w:rsidRPr="00F35358" w:rsidRDefault="00906B6E" w:rsidP="00906B6E">
      <w:pPr>
        <w:widowControl w:val="0"/>
        <w:autoSpaceDE w:val="0"/>
        <w:autoSpaceDN w:val="0"/>
        <w:spacing w:after="0" w:line="240" w:lineRule="auto"/>
        <w:jc w:val="right"/>
        <w:rPr>
          <w:sz w:val="28"/>
          <w:szCs w:val="28"/>
          <w:lang w:eastAsia="en-US"/>
        </w:rPr>
      </w:pPr>
    </w:p>
    <w:p w14:paraId="78F493FB" w14:textId="77777777" w:rsidR="00906B6E" w:rsidRPr="007B218A" w:rsidRDefault="007B218A" w:rsidP="00906B6E">
      <w:pPr>
        <w:widowControl w:val="0"/>
        <w:autoSpaceDE w:val="0"/>
        <w:autoSpaceDN w:val="0"/>
        <w:spacing w:after="0" w:line="240" w:lineRule="auto"/>
        <w:rPr>
          <w:b/>
          <w:bCs/>
          <w:sz w:val="28"/>
          <w:szCs w:val="28"/>
          <w:lang w:eastAsia="en-US"/>
        </w:rPr>
      </w:pPr>
      <w:r w:rsidRPr="007B218A">
        <w:rPr>
          <w:b/>
          <w:bCs/>
          <w:sz w:val="28"/>
          <w:szCs w:val="28"/>
          <w:lang w:eastAsia="en-US"/>
        </w:rPr>
        <w:t>Форму акта согласовали:</w:t>
      </w:r>
    </w:p>
    <w:p w14:paraId="59DE0C2D" w14:textId="77777777" w:rsidR="00906B6E" w:rsidRPr="00F35358" w:rsidRDefault="00906B6E" w:rsidP="00906B6E">
      <w:pPr>
        <w:widowControl w:val="0"/>
        <w:autoSpaceDE w:val="0"/>
        <w:autoSpaceDN w:val="0"/>
        <w:spacing w:after="0" w:line="240" w:lineRule="auto"/>
        <w:rPr>
          <w:sz w:val="28"/>
          <w:szCs w:val="28"/>
          <w:lang w:eastAsia="en-US"/>
        </w:rPr>
      </w:pPr>
    </w:p>
    <w:tbl>
      <w:tblPr>
        <w:tblW w:w="0" w:type="auto"/>
        <w:tblInd w:w="10" w:type="dxa"/>
        <w:tblCellMar>
          <w:left w:w="10" w:type="dxa"/>
          <w:right w:w="10" w:type="dxa"/>
        </w:tblCellMar>
        <w:tblLook w:val="04A0" w:firstRow="1" w:lastRow="0" w:firstColumn="1" w:lastColumn="0" w:noHBand="0" w:noVBand="1"/>
      </w:tblPr>
      <w:tblGrid>
        <w:gridCol w:w="5104"/>
        <w:gridCol w:w="5273"/>
      </w:tblGrid>
      <w:tr w:rsidR="002A72BB" w14:paraId="21356688" w14:textId="77777777" w:rsidTr="00930D13">
        <w:tc>
          <w:tcPr>
            <w:tcW w:w="5498" w:type="dxa"/>
          </w:tcPr>
          <w:p w14:paraId="36860E43" w14:textId="77777777" w:rsidR="007C0CBA" w:rsidRDefault="007C0CBA" w:rsidP="00930D13">
            <w:pPr>
              <w:spacing w:after="0" w:line="240" w:lineRule="auto"/>
              <w:jc w:val="both"/>
              <w:rPr>
                <w:sz w:val="28"/>
                <w:szCs w:val="28"/>
              </w:rPr>
            </w:pPr>
            <w:r>
              <w:rPr>
                <w:b/>
                <w:bCs/>
                <w:sz w:val="28"/>
                <w:szCs w:val="28"/>
              </w:rPr>
              <w:t>Покупатель:</w:t>
            </w:r>
          </w:p>
          <w:p w14:paraId="4FDDFA1A" w14:textId="77777777" w:rsidR="007C0CBA" w:rsidRDefault="007C0CBA" w:rsidP="00930D13">
            <w:pPr>
              <w:spacing w:after="0" w:line="240" w:lineRule="auto"/>
              <w:jc w:val="both"/>
              <w:rPr>
                <w:b/>
                <w:bCs/>
                <w:sz w:val="28"/>
                <w:szCs w:val="28"/>
              </w:rPr>
            </w:pPr>
            <w:r>
              <w:rPr>
                <w:b/>
                <w:bCs/>
                <w:sz w:val="28"/>
                <w:szCs w:val="28"/>
              </w:rPr>
              <w:t>АНО «Кинопарк»</w:t>
            </w:r>
          </w:p>
          <w:p w14:paraId="11D0A884" w14:textId="77777777" w:rsidR="007C0CBA" w:rsidRDefault="007C0CBA" w:rsidP="00930D13">
            <w:pPr>
              <w:spacing w:after="0" w:line="240" w:lineRule="auto"/>
              <w:jc w:val="both"/>
              <w:rPr>
                <w:b/>
                <w:bCs/>
                <w:sz w:val="28"/>
                <w:szCs w:val="28"/>
              </w:rPr>
            </w:pPr>
            <w:r>
              <w:rPr>
                <w:b/>
                <w:bCs/>
                <w:sz w:val="28"/>
                <w:szCs w:val="28"/>
              </w:rPr>
              <w:t xml:space="preserve">Первый заместитель </w:t>
            </w:r>
          </w:p>
          <w:p w14:paraId="0CDD871B" w14:textId="77777777" w:rsidR="007C0CBA" w:rsidRDefault="007C0CBA" w:rsidP="00930D13">
            <w:pPr>
              <w:spacing w:after="0" w:line="240" w:lineRule="auto"/>
              <w:jc w:val="both"/>
              <w:rPr>
                <w:b/>
                <w:bCs/>
                <w:sz w:val="28"/>
                <w:szCs w:val="28"/>
              </w:rPr>
            </w:pPr>
            <w:r>
              <w:rPr>
                <w:b/>
                <w:bCs/>
                <w:sz w:val="28"/>
                <w:szCs w:val="28"/>
              </w:rPr>
              <w:t xml:space="preserve">генерального директора </w:t>
            </w:r>
          </w:p>
          <w:p w14:paraId="2994BE4C" w14:textId="77777777" w:rsidR="007C0CBA" w:rsidRDefault="007C0CBA" w:rsidP="00930D13">
            <w:pPr>
              <w:spacing w:after="0" w:line="240" w:lineRule="auto"/>
              <w:jc w:val="both"/>
              <w:rPr>
                <w:b/>
                <w:bCs/>
                <w:sz w:val="28"/>
                <w:szCs w:val="28"/>
              </w:rPr>
            </w:pPr>
          </w:p>
          <w:p w14:paraId="4A5538E2" w14:textId="77777777" w:rsidR="007C0CBA" w:rsidRDefault="007C0CBA" w:rsidP="00930D13">
            <w:pPr>
              <w:spacing w:after="0" w:line="240" w:lineRule="auto"/>
              <w:jc w:val="both"/>
              <w:rPr>
                <w:sz w:val="28"/>
                <w:szCs w:val="28"/>
              </w:rPr>
            </w:pPr>
          </w:p>
          <w:p w14:paraId="427416AF" w14:textId="77777777" w:rsidR="007C0CBA" w:rsidRDefault="007C0CBA" w:rsidP="00930D13">
            <w:pPr>
              <w:spacing w:after="0" w:line="240" w:lineRule="auto"/>
              <w:jc w:val="both"/>
              <w:rPr>
                <w:sz w:val="28"/>
                <w:szCs w:val="28"/>
              </w:rPr>
            </w:pPr>
            <w:r>
              <w:rPr>
                <w:sz w:val="28"/>
                <w:szCs w:val="28"/>
              </w:rPr>
              <w:t>___________________/Д.И. Малышев/</w:t>
            </w:r>
          </w:p>
          <w:p w14:paraId="7A971694" w14:textId="77777777" w:rsidR="007C0CBA" w:rsidRDefault="007C0CBA" w:rsidP="00930D13">
            <w:pPr>
              <w:spacing w:after="0" w:line="240" w:lineRule="auto"/>
              <w:jc w:val="both"/>
              <w:rPr>
                <w:sz w:val="28"/>
                <w:szCs w:val="28"/>
              </w:rPr>
            </w:pPr>
            <w:r>
              <w:rPr>
                <w:sz w:val="28"/>
                <w:szCs w:val="28"/>
              </w:rPr>
              <w:t>М.П.</w:t>
            </w:r>
          </w:p>
        </w:tc>
        <w:tc>
          <w:tcPr>
            <w:tcW w:w="5498" w:type="dxa"/>
          </w:tcPr>
          <w:p w14:paraId="114A3842" w14:textId="77777777" w:rsidR="007C0CBA" w:rsidRDefault="007C0CBA" w:rsidP="00930D13">
            <w:pPr>
              <w:spacing w:after="0" w:line="240" w:lineRule="auto"/>
              <w:jc w:val="both"/>
              <w:rPr>
                <w:sz w:val="28"/>
                <w:szCs w:val="28"/>
              </w:rPr>
            </w:pPr>
            <w:r>
              <w:rPr>
                <w:b/>
                <w:bCs/>
                <w:sz w:val="28"/>
                <w:szCs w:val="28"/>
              </w:rPr>
              <w:t>Поставщик:</w:t>
            </w:r>
          </w:p>
          <w:p w14:paraId="675D05A1" w14:textId="77777777" w:rsidR="007C0CBA" w:rsidRDefault="007C0CBA" w:rsidP="00930D13">
            <w:pPr>
              <w:spacing w:after="0" w:line="240" w:lineRule="auto"/>
              <w:jc w:val="both"/>
              <w:rPr>
                <w:sz w:val="28"/>
                <w:szCs w:val="28"/>
              </w:rPr>
            </w:pPr>
            <w:r>
              <w:rPr>
                <w:b/>
                <w:bCs/>
                <w:sz w:val="28"/>
                <w:szCs w:val="28"/>
              </w:rPr>
              <w:t>_______________</w:t>
            </w:r>
          </w:p>
          <w:p w14:paraId="76ADE087" w14:textId="77777777" w:rsidR="007C0CBA" w:rsidRDefault="007C0CBA" w:rsidP="00930D13">
            <w:pPr>
              <w:spacing w:after="0" w:line="240" w:lineRule="auto"/>
              <w:jc w:val="both"/>
              <w:rPr>
                <w:sz w:val="28"/>
                <w:szCs w:val="28"/>
              </w:rPr>
            </w:pPr>
          </w:p>
          <w:p w14:paraId="078BA298" w14:textId="77777777" w:rsidR="007C0CBA" w:rsidRDefault="007C0CBA" w:rsidP="00930D13">
            <w:pPr>
              <w:spacing w:after="0" w:line="240" w:lineRule="auto"/>
              <w:jc w:val="both"/>
              <w:rPr>
                <w:sz w:val="28"/>
                <w:szCs w:val="28"/>
              </w:rPr>
            </w:pPr>
          </w:p>
          <w:p w14:paraId="12E944F6" w14:textId="77777777" w:rsidR="007C0CBA" w:rsidRDefault="007C0CBA" w:rsidP="00930D13">
            <w:pPr>
              <w:spacing w:after="0" w:line="240" w:lineRule="auto"/>
              <w:jc w:val="both"/>
              <w:rPr>
                <w:sz w:val="28"/>
                <w:szCs w:val="28"/>
              </w:rPr>
            </w:pPr>
          </w:p>
          <w:p w14:paraId="1A075D7F" w14:textId="77777777" w:rsidR="007C0CBA" w:rsidRDefault="007C0CBA" w:rsidP="00930D13">
            <w:pPr>
              <w:spacing w:after="0" w:line="240" w:lineRule="auto"/>
              <w:jc w:val="both"/>
              <w:rPr>
                <w:sz w:val="28"/>
                <w:szCs w:val="28"/>
              </w:rPr>
            </w:pPr>
          </w:p>
          <w:p w14:paraId="279A9998" w14:textId="77777777" w:rsidR="007C0CBA" w:rsidRDefault="007C0CBA" w:rsidP="00930D13">
            <w:pPr>
              <w:spacing w:after="0" w:line="240" w:lineRule="auto"/>
              <w:jc w:val="both"/>
              <w:rPr>
                <w:sz w:val="28"/>
                <w:szCs w:val="28"/>
              </w:rPr>
            </w:pPr>
            <w:r>
              <w:rPr>
                <w:sz w:val="28"/>
                <w:szCs w:val="28"/>
              </w:rPr>
              <w:t>_______________/______________/</w:t>
            </w:r>
          </w:p>
          <w:p w14:paraId="7103287E" w14:textId="77777777" w:rsidR="007C0CBA" w:rsidRDefault="007C0CBA" w:rsidP="00930D13">
            <w:pPr>
              <w:spacing w:after="0" w:line="240" w:lineRule="auto"/>
              <w:jc w:val="both"/>
              <w:rPr>
                <w:sz w:val="28"/>
                <w:szCs w:val="28"/>
              </w:rPr>
            </w:pPr>
            <w:r>
              <w:rPr>
                <w:sz w:val="28"/>
                <w:szCs w:val="28"/>
              </w:rPr>
              <w:t>М.П.</w:t>
            </w:r>
          </w:p>
        </w:tc>
      </w:tr>
    </w:tbl>
    <w:p w14:paraId="18AB3385" w14:textId="77777777" w:rsidR="00906B6E" w:rsidRPr="00906B6E" w:rsidRDefault="00906B6E" w:rsidP="00906B6E">
      <w:pPr>
        <w:widowControl w:val="0"/>
        <w:autoSpaceDE w:val="0"/>
        <w:autoSpaceDN w:val="0"/>
        <w:spacing w:after="0" w:line="240" w:lineRule="auto"/>
        <w:rPr>
          <w:sz w:val="20"/>
          <w:szCs w:val="28"/>
          <w:lang w:eastAsia="en-US"/>
        </w:rPr>
      </w:pPr>
    </w:p>
    <w:p w14:paraId="7AE42D0F" w14:textId="77777777" w:rsidR="00906B6E" w:rsidRPr="00906B6E" w:rsidRDefault="00906B6E" w:rsidP="00906B6E">
      <w:pPr>
        <w:widowControl w:val="0"/>
        <w:autoSpaceDE w:val="0"/>
        <w:autoSpaceDN w:val="0"/>
        <w:spacing w:after="0" w:line="240" w:lineRule="auto"/>
        <w:rPr>
          <w:sz w:val="20"/>
          <w:szCs w:val="28"/>
          <w:lang w:eastAsia="en-US"/>
        </w:rPr>
      </w:pPr>
    </w:p>
    <w:p w14:paraId="1EA19E0C" w14:textId="77777777" w:rsidR="00906B6E" w:rsidRPr="00906B6E" w:rsidRDefault="00906B6E" w:rsidP="00906B6E">
      <w:pPr>
        <w:widowControl w:val="0"/>
        <w:autoSpaceDE w:val="0"/>
        <w:autoSpaceDN w:val="0"/>
        <w:spacing w:after="0" w:line="240" w:lineRule="auto"/>
        <w:rPr>
          <w:sz w:val="20"/>
          <w:szCs w:val="28"/>
          <w:lang w:eastAsia="en-US"/>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1"/>
        <w:gridCol w:w="5266"/>
      </w:tblGrid>
      <w:tr w:rsidR="00906B6E" w:rsidRPr="00906B6E" w14:paraId="654A9EDF" w14:textId="77777777" w:rsidTr="00930D13">
        <w:tc>
          <w:tcPr>
            <w:tcW w:w="5518" w:type="dxa"/>
          </w:tcPr>
          <w:p w14:paraId="3939071B" w14:textId="77777777" w:rsidR="00906B6E" w:rsidRPr="00906B6E" w:rsidRDefault="00906B6E" w:rsidP="00906B6E">
            <w:pPr>
              <w:jc w:val="both"/>
              <w:rPr>
                <w:rFonts w:ascii="Times New Roman" w:hAnsi="Times New Roman" w:cs="Times New Roman"/>
                <w:sz w:val="28"/>
                <w:szCs w:val="28"/>
              </w:rPr>
            </w:pPr>
          </w:p>
        </w:tc>
        <w:tc>
          <w:tcPr>
            <w:tcW w:w="5518" w:type="dxa"/>
          </w:tcPr>
          <w:p w14:paraId="5BD25AFE" w14:textId="77777777" w:rsidR="00482B2D" w:rsidRDefault="00482B2D" w:rsidP="007B218A">
            <w:pPr>
              <w:jc w:val="right"/>
              <w:rPr>
                <w:rFonts w:ascii="Times New Roman" w:hAnsi="Times New Roman" w:cs="Times New Roman"/>
                <w:sz w:val="28"/>
                <w:szCs w:val="28"/>
                <w:lang w:val="ru-RU"/>
              </w:rPr>
            </w:pPr>
          </w:p>
          <w:p w14:paraId="2FF9A75A" w14:textId="77777777" w:rsidR="00482B2D" w:rsidRDefault="00482B2D" w:rsidP="007B218A">
            <w:pPr>
              <w:jc w:val="right"/>
              <w:rPr>
                <w:rFonts w:ascii="Times New Roman" w:hAnsi="Times New Roman" w:cs="Times New Roman"/>
                <w:sz w:val="28"/>
                <w:szCs w:val="28"/>
                <w:lang w:val="ru-RU"/>
              </w:rPr>
            </w:pPr>
          </w:p>
          <w:p w14:paraId="179602D0" w14:textId="77777777" w:rsidR="00906B6E" w:rsidRPr="00906B6E" w:rsidRDefault="00482B2D" w:rsidP="00482B2D">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06B6E" w:rsidRPr="00906B6E">
              <w:rPr>
                <w:rFonts w:ascii="Times New Roman" w:hAnsi="Times New Roman" w:cs="Times New Roman"/>
                <w:sz w:val="28"/>
                <w:szCs w:val="28"/>
                <w:lang w:val="ru-RU"/>
              </w:rPr>
              <w:t xml:space="preserve">Приложение №2 </w:t>
            </w:r>
          </w:p>
          <w:p w14:paraId="70F6943D" w14:textId="77777777" w:rsidR="00906B6E" w:rsidRPr="00906B6E" w:rsidRDefault="00906B6E" w:rsidP="007B218A">
            <w:pPr>
              <w:jc w:val="right"/>
              <w:rPr>
                <w:rFonts w:ascii="Times New Roman" w:hAnsi="Times New Roman" w:cs="Times New Roman"/>
                <w:sz w:val="28"/>
                <w:szCs w:val="28"/>
                <w:lang w:val="ru-RU"/>
              </w:rPr>
            </w:pPr>
            <w:r w:rsidRPr="00906B6E">
              <w:rPr>
                <w:rFonts w:ascii="Times New Roman" w:hAnsi="Times New Roman" w:cs="Times New Roman"/>
                <w:sz w:val="28"/>
                <w:szCs w:val="28"/>
                <w:lang w:val="ru-RU"/>
              </w:rPr>
              <w:t xml:space="preserve">к договору </w:t>
            </w:r>
            <w:r w:rsidR="007B218A">
              <w:rPr>
                <w:rFonts w:ascii="Times New Roman" w:hAnsi="Times New Roman" w:cs="Times New Roman"/>
                <w:sz w:val="28"/>
                <w:szCs w:val="28"/>
                <w:lang w:val="ru-RU"/>
              </w:rPr>
              <w:t>№____________</w:t>
            </w:r>
          </w:p>
          <w:p w14:paraId="3EA1EE95" w14:textId="77777777" w:rsidR="00906B6E" w:rsidRPr="00906B6E" w:rsidRDefault="00906B6E" w:rsidP="007B218A">
            <w:pPr>
              <w:jc w:val="right"/>
              <w:rPr>
                <w:rFonts w:ascii="Times New Roman" w:hAnsi="Times New Roman" w:cs="Times New Roman"/>
                <w:sz w:val="28"/>
                <w:szCs w:val="28"/>
                <w:lang w:val="ru-RU"/>
              </w:rPr>
            </w:pPr>
            <w:r w:rsidRPr="00906B6E">
              <w:rPr>
                <w:rFonts w:ascii="Times New Roman" w:hAnsi="Times New Roman" w:cs="Times New Roman"/>
                <w:sz w:val="28"/>
                <w:szCs w:val="28"/>
                <w:lang w:val="ru-RU"/>
              </w:rPr>
              <w:t>от «</w:t>
            </w:r>
            <w:r w:rsidR="007B218A">
              <w:rPr>
                <w:rFonts w:ascii="Times New Roman" w:hAnsi="Times New Roman" w:cs="Times New Roman"/>
                <w:sz w:val="28"/>
                <w:szCs w:val="28"/>
                <w:lang w:val="ru-RU"/>
              </w:rPr>
              <w:t>___</w:t>
            </w:r>
            <w:r w:rsidRPr="00906B6E">
              <w:rPr>
                <w:rFonts w:ascii="Times New Roman" w:hAnsi="Times New Roman" w:cs="Times New Roman"/>
                <w:sz w:val="28"/>
                <w:szCs w:val="28"/>
                <w:lang w:val="ru-RU"/>
              </w:rPr>
              <w:t xml:space="preserve">» </w:t>
            </w:r>
            <w:r w:rsidR="007B218A">
              <w:rPr>
                <w:rFonts w:ascii="Times New Roman" w:hAnsi="Times New Roman" w:cs="Times New Roman"/>
                <w:sz w:val="28"/>
                <w:szCs w:val="28"/>
                <w:lang w:val="ru-RU"/>
              </w:rPr>
              <w:t>__________</w:t>
            </w:r>
            <w:r>
              <w:rPr>
                <w:rFonts w:ascii="Times New Roman" w:hAnsi="Times New Roman" w:cs="Times New Roman"/>
                <w:sz w:val="28"/>
                <w:szCs w:val="28"/>
                <w:lang w:val="ru-RU"/>
              </w:rPr>
              <w:t xml:space="preserve"> </w:t>
            </w:r>
            <w:r w:rsidRPr="00906B6E">
              <w:rPr>
                <w:rFonts w:ascii="Times New Roman" w:hAnsi="Times New Roman" w:cs="Times New Roman"/>
                <w:sz w:val="28"/>
                <w:szCs w:val="28"/>
                <w:lang w:val="ru-RU"/>
              </w:rPr>
              <w:t>202</w:t>
            </w:r>
            <w:r w:rsidR="007B218A">
              <w:rPr>
                <w:rFonts w:ascii="Times New Roman" w:hAnsi="Times New Roman" w:cs="Times New Roman"/>
                <w:sz w:val="28"/>
                <w:szCs w:val="28"/>
                <w:lang w:val="ru-RU"/>
              </w:rPr>
              <w:t>_</w:t>
            </w:r>
            <w:r w:rsidRPr="00906B6E">
              <w:rPr>
                <w:rFonts w:ascii="Times New Roman" w:hAnsi="Times New Roman" w:cs="Times New Roman"/>
                <w:sz w:val="28"/>
                <w:szCs w:val="28"/>
                <w:lang w:val="ru-RU"/>
              </w:rPr>
              <w:t>г.</w:t>
            </w:r>
          </w:p>
        </w:tc>
      </w:tr>
    </w:tbl>
    <w:p w14:paraId="7ABDBB8E" w14:textId="77777777" w:rsidR="00906B6E" w:rsidRPr="00906B6E" w:rsidRDefault="00906B6E" w:rsidP="00906B6E">
      <w:pPr>
        <w:widowControl w:val="0"/>
        <w:autoSpaceDE w:val="0"/>
        <w:autoSpaceDN w:val="0"/>
        <w:spacing w:after="0" w:line="240" w:lineRule="auto"/>
        <w:rPr>
          <w:sz w:val="20"/>
          <w:szCs w:val="28"/>
          <w:lang w:eastAsia="en-US"/>
        </w:rPr>
      </w:pPr>
    </w:p>
    <w:p w14:paraId="5BD14207" w14:textId="77777777" w:rsidR="00906B6E" w:rsidRPr="00906B6E" w:rsidRDefault="00906B6E" w:rsidP="00906B6E">
      <w:pPr>
        <w:widowControl w:val="0"/>
        <w:autoSpaceDE w:val="0"/>
        <w:autoSpaceDN w:val="0"/>
        <w:spacing w:before="2" w:after="0" w:line="240" w:lineRule="auto"/>
        <w:rPr>
          <w:sz w:val="11"/>
          <w:szCs w:val="28"/>
          <w:lang w:eastAsia="en-US"/>
        </w:rPr>
      </w:pPr>
    </w:p>
    <w:p w14:paraId="05DEE1BC" w14:textId="77777777" w:rsidR="00906B6E" w:rsidRPr="00906B6E" w:rsidRDefault="00906B6E" w:rsidP="00906B6E">
      <w:pPr>
        <w:widowControl w:val="0"/>
        <w:autoSpaceDE w:val="0"/>
        <w:autoSpaceDN w:val="0"/>
        <w:spacing w:after="0" w:line="20" w:lineRule="exact"/>
        <w:ind w:left="5384"/>
        <w:rPr>
          <w:sz w:val="2"/>
          <w:szCs w:val="28"/>
          <w:lang w:eastAsia="en-US"/>
        </w:rPr>
      </w:pPr>
    </w:p>
    <w:p w14:paraId="52869EF2" w14:textId="77777777" w:rsidR="00906B6E" w:rsidRPr="00906B6E" w:rsidRDefault="00906B6E" w:rsidP="00906B6E">
      <w:pPr>
        <w:widowControl w:val="0"/>
        <w:autoSpaceDE w:val="0"/>
        <w:autoSpaceDN w:val="0"/>
        <w:spacing w:after="0" w:line="240" w:lineRule="auto"/>
        <w:rPr>
          <w:sz w:val="30"/>
          <w:szCs w:val="28"/>
          <w:lang w:eastAsia="en-US"/>
        </w:rPr>
      </w:pPr>
    </w:p>
    <w:p w14:paraId="118C85DB" w14:textId="77777777" w:rsidR="00906B6E" w:rsidRDefault="00906B6E" w:rsidP="00906B6E">
      <w:pPr>
        <w:widowControl w:val="0"/>
        <w:autoSpaceDE w:val="0"/>
        <w:autoSpaceDN w:val="0"/>
        <w:spacing w:after="0" w:line="240" w:lineRule="auto"/>
        <w:ind w:left="120"/>
        <w:jc w:val="center"/>
        <w:rPr>
          <w:sz w:val="28"/>
          <w:szCs w:val="28"/>
          <w:lang w:eastAsia="en-US"/>
        </w:rPr>
      </w:pPr>
      <w:r w:rsidRPr="00906B6E">
        <w:rPr>
          <w:sz w:val="28"/>
          <w:szCs w:val="28"/>
          <w:lang w:eastAsia="en-US"/>
        </w:rPr>
        <w:t xml:space="preserve">Форма акта сдачи-приемки </w:t>
      </w:r>
      <w:r w:rsidR="00CA6776">
        <w:rPr>
          <w:sz w:val="28"/>
          <w:szCs w:val="28"/>
          <w:lang w:eastAsia="en-US"/>
        </w:rPr>
        <w:t>нефтепродуктов</w:t>
      </w:r>
      <w:r w:rsidRPr="00906B6E">
        <w:rPr>
          <w:sz w:val="28"/>
          <w:szCs w:val="28"/>
          <w:lang w:eastAsia="en-US"/>
        </w:rPr>
        <w:t xml:space="preserve"> (партии </w:t>
      </w:r>
      <w:r w:rsidR="00CA6776">
        <w:rPr>
          <w:sz w:val="28"/>
          <w:szCs w:val="28"/>
          <w:lang w:eastAsia="en-US"/>
        </w:rPr>
        <w:t>нефтепродуктов</w:t>
      </w:r>
      <w:r w:rsidRPr="00906B6E">
        <w:rPr>
          <w:sz w:val="28"/>
          <w:szCs w:val="28"/>
          <w:lang w:eastAsia="en-US"/>
        </w:rPr>
        <w:t>)</w:t>
      </w:r>
    </w:p>
    <w:p w14:paraId="56F7D12A" w14:textId="77777777" w:rsidR="007B218A" w:rsidRPr="00906B6E" w:rsidRDefault="007B218A" w:rsidP="00906B6E">
      <w:pPr>
        <w:widowControl w:val="0"/>
        <w:autoSpaceDE w:val="0"/>
        <w:autoSpaceDN w:val="0"/>
        <w:spacing w:after="0" w:line="240" w:lineRule="auto"/>
        <w:ind w:left="120"/>
        <w:jc w:val="center"/>
        <w:rPr>
          <w:sz w:val="28"/>
          <w:szCs w:val="28"/>
          <w:lang w:eastAsia="en-US"/>
        </w:rPr>
      </w:pPr>
    </w:p>
    <w:p w14:paraId="7C201158" w14:textId="77777777" w:rsidR="00906B6E" w:rsidRDefault="00906B6E" w:rsidP="00906B6E">
      <w:pPr>
        <w:widowControl w:val="0"/>
        <w:autoSpaceDE w:val="0"/>
        <w:autoSpaceDN w:val="0"/>
        <w:spacing w:after="0" w:line="240" w:lineRule="auto"/>
        <w:jc w:val="center"/>
        <w:rPr>
          <w:b/>
          <w:bCs/>
          <w:sz w:val="28"/>
          <w:szCs w:val="28"/>
          <w:lang w:eastAsia="en-US"/>
        </w:rPr>
      </w:pPr>
      <w:r w:rsidRPr="007B218A">
        <w:rPr>
          <w:b/>
          <w:bCs/>
          <w:sz w:val="28"/>
          <w:szCs w:val="28"/>
          <w:lang w:eastAsia="en-US"/>
        </w:rPr>
        <w:t xml:space="preserve">АКТ приемки-передачи </w:t>
      </w:r>
      <w:r w:rsidR="00CA6776" w:rsidRPr="007B218A">
        <w:rPr>
          <w:b/>
          <w:bCs/>
          <w:sz w:val="28"/>
          <w:szCs w:val="28"/>
          <w:lang w:eastAsia="en-US"/>
        </w:rPr>
        <w:t>нефтепродуктов</w:t>
      </w:r>
      <w:r w:rsidRPr="007B218A">
        <w:rPr>
          <w:b/>
          <w:bCs/>
          <w:sz w:val="28"/>
          <w:szCs w:val="28"/>
          <w:lang w:eastAsia="en-US"/>
        </w:rPr>
        <w:t xml:space="preserve"> (партии </w:t>
      </w:r>
      <w:r w:rsidR="00CA6776" w:rsidRPr="007B218A">
        <w:rPr>
          <w:b/>
          <w:bCs/>
          <w:sz w:val="28"/>
          <w:szCs w:val="28"/>
          <w:lang w:eastAsia="en-US"/>
        </w:rPr>
        <w:t>нефтепродуктов</w:t>
      </w:r>
      <w:r w:rsidRPr="007B218A">
        <w:rPr>
          <w:b/>
          <w:bCs/>
          <w:sz w:val="28"/>
          <w:szCs w:val="28"/>
          <w:lang w:eastAsia="en-US"/>
        </w:rPr>
        <w:t>)</w:t>
      </w:r>
    </w:p>
    <w:p w14:paraId="75465C0B" w14:textId="77777777" w:rsidR="007B218A" w:rsidRPr="007B218A" w:rsidRDefault="007B218A" w:rsidP="00906B6E">
      <w:pPr>
        <w:widowControl w:val="0"/>
        <w:autoSpaceDE w:val="0"/>
        <w:autoSpaceDN w:val="0"/>
        <w:spacing w:after="0" w:line="240" w:lineRule="auto"/>
        <w:jc w:val="center"/>
        <w:rPr>
          <w:b/>
          <w:bCs/>
          <w:sz w:val="28"/>
          <w:szCs w:val="28"/>
          <w:lang w:eastAsia="en-US"/>
        </w:rPr>
      </w:pPr>
    </w:p>
    <w:tbl>
      <w:tblPr>
        <w:tblStyle w:val="110"/>
        <w:tblW w:w="0" w:type="auto"/>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4"/>
        <w:gridCol w:w="5133"/>
      </w:tblGrid>
      <w:tr w:rsidR="00906B6E" w:rsidRPr="00906B6E" w14:paraId="53D7C648" w14:textId="77777777" w:rsidTr="00930D13">
        <w:tc>
          <w:tcPr>
            <w:tcW w:w="5498" w:type="dxa"/>
          </w:tcPr>
          <w:p w14:paraId="27461499" w14:textId="77777777" w:rsidR="00906B6E" w:rsidRPr="00906B6E" w:rsidRDefault="00906B6E" w:rsidP="00906B6E">
            <w:pPr>
              <w:rPr>
                <w:rFonts w:ascii="Times New Roman" w:hAnsi="Times New Roman" w:cs="Times New Roman"/>
                <w:sz w:val="28"/>
                <w:szCs w:val="28"/>
              </w:rPr>
            </w:pPr>
            <w:r w:rsidRPr="00906B6E">
              <w:rPr>
                <w:rFonts w:ascii="Times New Roman" w:hAnsi="Times New Roman" w:cs="Times New Roman"/>
                <w:sz w:val="28"/>
                <w:szCs w:val="28"/>
              </w:rPr>
              <w:t xml:space="preserve">Дата составления </w:t>
            </w:r>
          </w:p>
          <w:p w14:paraId="4690FC23" w14:textId="77777777" w:rsidR="00906B6E" w:rsidRPr="00906B6E" w:rsidRDefault="00906B6E" w:rsidP="00906B6E">
            <w:pPr>
              <w:rPr>
                <w:rFonts w:ascii="Times New Roman" w:hAnsi="Times New Roman" w:cs="Times New Roman"/>
                <w:sz w:val="28"/>
                <w:szCs w:val="28"/>
              </w:rPr>
            </w:pPr>
            <w:r w:rsidRPr="00906B6E">
              <w:rPr>
                <w:rFonts w:ascii="Times New Roman" w:hAnsi="Times New Roman" w:cs="Times New Roman"/>
                <w:sz w:val="28"/>
                <w:szCs w:val="28"/>
              </w:rPr>
              <w:t>Акта Поставщиком</w:t>
            </w:r>
          </w:p>
          <w:p w14:paraId="43259A4A" w14:textId="77777777" w:rsidR="00906B6E" w:rsidRPr="00906B6E" w:rsidRDefault="00906B6E" w:rsidP="00906B6E">
            <w:pPr>
              <w:rPr>
                <w:rFonts w:ascii="Times New Roman" w:hAnsi="Times New Roman" w:cs="Times New Roman"/>
                <w:sz w:val="28"/>
                <w:szCs w:val="28"/>
              </w:rPr>
            </w:pPr>
            <w:r w:rsidRPr="00906B6E">
              <w:rPr>
                <w:rFonts w:ascii="Times New Roman" w:hAnsi="Times New Roman" w:cs="Times New Roman"/>
                <w:sz w:val="28"/>
                <w:szCs w:val="28"/>
              </w:rPr>
              <w:t>«_</w:t>
            </w:r>
            <w:proofErr w:type="gramStart"/>
            <w:r w:rsidRPr="00906B6E">
              <w:rPr>
                <w:rFonts w:ascii="Times New Roman" w:hAnsi="Times New Roman" w:cs="Times New Roman"/>
                <w:sz w:val="28"/>
                <w:szCs w:val="28"/>
              </w:rPr>
              <w:t>_»_</w:t>
            </w:r>
            <w:proofErr w:type="gramEnd"/>
            <w:r w:rsidRPr="00906B6E">
              <w:rPr>
                <w:rFonts w:ascii="Times New Roman" w:hAnsi="Times New Roman" w:cs="Times New Roman"/>
                <w:sz w:val="28"/>
                <w:szCs w:val="28"/>
              </w:rPr>
              <w:t>_________20___г., Москва</w:t>
            </w:r>
          </w:p>
        </w:tc>
        <w:tc>
          <w:tcPr>
            <w:tcW w:w="5498" w:type="dxa"/>
          </w:tcPr>
          <w:p w14:paraId="149CDEFA" w14:textId="77777777" w:rsidR="00906B6E" w:rsidRPr="00906B6E" w:rsidRDefault="00906B6E" w:rsidP="00906B6E">
            <w:pPr>
              <w:rPr>
                <w:rFonts w:ascii="Times New Roman" w:hAnsi="Times New Roman" w:cs="Times New Roman"/>
                <w:sz w:val="28"/>
                <w:szCs w:val="28"/>
              </w:rPr>
            </w:pPr>
            <w:r w:rsidRPr="00906B6E">
              <w:rPr>
                <w:rFonts w:ascii="Times New Roman" w:hAnsi="Times New Roman" w:cs="Times New Roman"/>
                <w:sz w:val="28"/>
                <w:szCs w:val="28"/>
              </w:rPr>
              <w:t>Дата подписания</w:t>
            </w:r>
          </w:p>
          <w:p w14:paraId="6122EB58" w14:textId="77777777" w:rsidR="00906B6E" w:rsidRPr="00906B6E" w:rsidRDefault="00906B6E" w:rsidP="00906B6E">
            <w:pPr>
              <w:rPr>
                <w:rFonts w:ascii="Times New Roman" w:hAnsi="Times New Roman" w:cs="Times New Roman"/>
                <w:sz w:val="28"/>
                <w:szCs w:val="28"/>
              </w:rPr>
            </w:pPr>
            <w:r w:rsidRPr="00906B6E">
              <w:rPr>
                <w:rFonts w:ascii="Times New Roman" w:hAnsi="Times New Roman" w:cs="Times New Roman"/>
                <w:sz w:val="28"/>
                <w:szCs w:val="28"/>
              </w:rPr>
              <w:t xml:space="preserve">Акта </w:t>
            </w:r>
            <w:r w:rsidR="00C149B2">
              <w:rPr>
                <w:rFonts w:ascii="Times New Roman" w:hAnsi="Times New Roman" w:cs="Times New Roman"/>
                <w:sz w:val="28"/>
                <w:szCs w:val="28"/>
              </w:rPr>
              <w:t>Покупателем</w:t>
            </w:r>
          </w:p>
          <w:p w14:paraId="13AB7699" w14:textId="77777777" w:rsidR="00906B6E" w:rsidRPr="00906B6E" w:rsidRDefault="00906B6E" w:rsidP="00906B6E">
            <w:pPr>
              <w:rPr>
                <w:rFonts w:ascii="Times New Roman" w:hAnsi="Times New Roman" w:cs="Times New Roman"/>
                <w:sz w:val="28"/>
                <w:szCs w:val="28"/>
              </w:rPr>
            </w:pPr>
            <w:r w:rsidRPr="00906B6E">
              <w:rPr>
                <w:rFonts w:ascii="Times New Roman" w:hAnsi="Times New Roman" w:cs="Times New Roman"/>
                <w:sz w:val="28"/>
                <w:szCs w:val="28"/>
              </w:rPr>
              <w:t>«_</w:t>
            </w:r>
            <w:proofErr w:type="gramStart"/>
            <w:r w:rsidRPr="00906B6E">
              <w:rPr>
                <w:rFonts w:ascii="Times New Roman" w:hAnsi="Times New Roman" w:cs="Times New Roman"/>
                <w:sz w:val="28"/>
                <w:szCs w:val="28"/>
              </w:rPr>
              <w:t>_»_</w:t>
            </w:r>
            <w:proofErr w:type="gramEnd"/>
            <w:r w:rsidRPr="00906B6E">
              <w:rPr>
                <w:rFonts w:ascii="Times New Roman" w:hAnsi="Times New Roman" w:cs="Times New Roman"/>
                <w:sz w:val="28"/>
                <w:szCs w:val="28"/>
              </w:rPr>
              <w:t>_________20___г., Москва</w:t>
            </w:r>
          </w:p>
          <w:p w14:paraId="33F18713" w14:textId="77777777" w:rsidR="00906B6E" w:rsidRPr="00906B6E" w:rsidRDefault="00906B6E" w:rsidP="00906B6E">
            <w:pPr>
              <w:rPr>
                <w:rFonts w:ascii="Times New Roman" w:hAnsi="Times New Roman" w:cs="Times New Roman"/>
                <w:sz w:val="28"/>
                <w:szCs w:val="28"/>
              </w:rPr>
            </w:pPr>
          </w:p>
        </w:tc>
      </w:tr>
    </w:tbl>
    <w:p w14:paraId="17DEA4F4" w14:textId="77777777" w:rsidR="00906B6E" w:rsidRPr="00906B6E" w:rsidRDefault="00906B6E" w:rsidP="00906B6E">
      <w:pPr>
        <w:widowControl w:val="0"/>
        <w:autoSpaceDE w:val="0"/>
        <w:autoSpaceDN w:val="0"/>
        <w:spacing w:after="0" w:line="240" w:lineRule="auto"/>
        <w:rPr>
          <w:sz w:val="28"/>
          <w:szCs w:val="28"/>
          <w:lang w:eastAsia="en-US"/>
        </w:rPr>
      </w:pPr>
    </w:p>
    <w:p w14:paraId="536AF497" w14:textId="77777777" w:rsidR="00906B6E" w:rsidRPr="00906B6E" w:rsidRDefault="007B218A" w:rsidP="00906B6E">
      <w:pPr>
        <w:widowControl w:val="0"/>
        <w:autoSpaceDE w:val="0"/>
        <w:autoSpaceDN w:val="0"/>
        <w:spacing w:after="0" w:line="250" w:lineRule="auto"/>
        <w:ind w:left="8" w:right="-10" w:firstLine="559"/>
        <w:jc w:val="both"/>
        <w:rPr>
          <w:color w:val="000000"/>
          <w:sz w:val="28"/>
          <w:szCs w:val="28"/>
          <w:lang w:eastAsia="en-US"/>
        </w:rPr>
      </w:pPr>
      <w:r>
        <w:rPr>
          <w:color w:val="000000"/>
          <w:sz w:val="28"/>
          <w:szCs w:val="28"/>
          <w:lang w:eastAsia="en-US"/>
        </w:rPr>
        <w:t>______________________________________</w:t>
      </w:r>
      <w:r w:rsidR="00906B6E" w:rsidRPr="00906B6E">
        <w:rPr>
          <w:color w:val="000000"/>
          <w:sz w:val="28"/>
          <w:szCs w:val="28"/>
          <w:lang w:eastAsia="en-US"/>
        </w:rPr>
        <w:t xml:space="preserve">,(указать наименование </w:t>
      </w:r>
      <w:r w:rsidR="00C149B2">
        <w:rPr>
          <w:color w:val="000000"/>
          <w:sz w:val="28"/>
          <w:szCs w:val="28"/>
          <w:lang w:eastAsia="en-US"/>
        </w:rPr>
        <w:t>Покупателя</w:t>
      </w:r>
      <w:r w:rsidR="00906B6E" w:rsidRPr="00906B6E">
        <w:rPr>
          <w:color w:val="000000"/>
          <w:sz w:val="28"/>
          <w:szCs w:val="28"/>
          <w:lang w:eastAsia="en-US"/>
        </w:rPr>
        <w:t>) именуемый (-</w:t>
      </w:r>
      <w:proofErr w:type="spellStart"/>
      <w:r w:rsidR="00906B6E" w:rsidRPr="00906B6E">
        <w:rPr>
          <w:color w:val="000000"/>
          <w:sz w:val="28"/>
          <w:szCs w:val="28"/>
          <w:lang w:eastAsia="en-US"/>
        </w:rPr>
        <w:t>ое</w:t>
      </w:r>
      <w:proofErr w:type="spellEnd"/>
      <w:r w:rsidR="00906B6E" w:rsidRPr="00906B6E">
        <w:rPr>
          <w:color w:val="000000"/>
          <w:sz w:val="28"/>
          <w:szCs w:val="28"/>
          <w:lang w:eastAsia="en-US"/>
        </w:rPr>
        <w:t>) в дальнейшем «</w:t>
      </w:r>
      <w:r w:rsidR="003B534B">
        <w:rPr>
          <w:color w:val="000000"/>
          <w:sz w:val="28"/>
          <w:szCs w:val="28"/>
          <w:lang w:eastAsia="en-US"/>
        </w:rPr>
        <w:t>Покупатель</w:t>
      </w:r>
      <w:r w:rsidR="00906B6E" w:rsidRPr="00906B6E">
        <w:rPr>
          <w:color w:val="000000"/>
          <w:sz w:val="28"/>
          <w:szCs w:val="28"/>
          <w:lang w:eastAsia="en-US"/>
        </w:rPr>
        <w:t>», в лице _______________(должность, ФИО), действующего на основании _____________________, с одной стороны, и ____________________________, именуемый (-</w:t>
      </w:r>
      <w:proofErr w:type="spellStart"/>
      <w:r w:rsidR="00906B6E" w:rsidRPr="00906B6E">
        <w:rPr>
          <w:color w:val="000000"/>
          <w:sz w:val="28"/>
          <w:szCs w:val="28"/>
          <w:lang w:eastAsia="en-US"/>
        </w:rPr>
        <w:t>ое</w:t>
      </w:r>
      <w:proofErr w:type="spellEnd"/>
      <w:r w:rsidR="00906B6E" w:rsidRPr="00906B6E">
        <w:rPr>
          <w:color w:val="000000"/>
          <w:sz w:val="28"/>
          <w:szCs w:val="28"/>
          <w:lang w:eastAsia="en-US"/>
        </w:rPr>
        <w:t>) в дальнейшем «Поставщик», в лице _________________ (должность, ФИО), действующего на основании _____________________, с другой стороны, совместно именуемые «Стороны» и каждый в отдельности «Сторона», составили настоящий акт о нижеследующем:</w:t>
      </w:r>
    </w:p>
    <w:p w14:paraId="4936176D" w14:textId="77777777" w:rsidR="00906B6E" w:rsidRPr="00906B6E" w:rsidRDefault="00906B6E" w:rsidP="00906B6E">
      <w:pPr>
        <w:widowControl w:val="0"/>
        <w:autoSpaceDE w:val="0"/>
        <w:autoSpaceDN w:val="0"/>
        <w:spacing w:after="61" w:line="240" w:lineRule="exact"/>
        <w:ind w:left="8" w:right="-10" w:firstLine="559"/>
        <w:jc w:val="both"/>
        <w:rPr>
          <w:sz w:val="28"/>
          <w:szCs w:val="28"/>
          <w:lang w:eastAsia="en-US"/>
        </w:rPr>
      </w:pPr>
    </w:p>
    <w:p w14:paraId="3B2D90E2" w14:textId="77777777" w:rsidR="00906B6E" w:rsidRPr="00906B6E" w:rsidRDefault="00906B6E" w:rsidP="00906B6E">
      <w:pPr>
        <w:widowControl w:val="0"/>
        <w:autoSpaceDE w:val="0"/>
        <w:autoSpaceDN w:val="0"/>
        <w:spacing w:after="0" w:line="250" w:lineRule="auto"/>
        <w:ind w:left="8" w:right="-10" w:firstLine="559"/>
        <w:jc w:val="both"/>
        <w:rPr>
          <w:color w:val="000000"/>
          <w:sz w:val="28"/>
          <w:szCs w:val="28"/>
          <w:lang w:eastAsia="en-US"/>
        </w:rPr>
      </w:pPr>
      <w:r w:rsidRPr="00906B6E">
        <w:rPr>
          <w:color w:val="000000"/>
          <w:sz w:val="28"/>
          <w:szCs w:val="28"/>
          <w:lang w:eastAsia="en-US"/>
        </w:rPr>
        <w:t xml:space="preserve">1. В соответствии с Договором № ____________________ от ______________________________ (далее - Договор) Поставщик выполнил обязательства по поставке </w:t>
      </w:r>
      <w:r w:rsidR="00CA6776">
        <w:rPr>
          <w:color w:val="000000"/>
          <w:sz w:val="28"/>
          <w:szCs w:val="28"/>
          <w:lang w:eastAsia="en-US"/>
        </w:rPr>
        <w:t>нефтепродуктов</w:t>
      </w:r>
      <w:r w:rsidRPr="00906B6E">
        <w:rPr>
          <w:color w:val="000000"/>
          <w:sz w:val="28"/>
          <w:szCs w:val="28"/>
          <w:lang w:eastAsia="en-US"/>
        </w:rPr>
        <w:t xml:space="preserve"> (и оказанию сопутствующих услуг), а именно:</w:t>
      </w:r>
    </w:p>
    <w:p w14:paraId="5E1BF13C" w14:textId="77777777" w:rsidR="00906B6E" w:rsidRPr="00906B6E" w:rsidRDefault="00906B6E" w:rsidP="00906B6E">
      <w:pPr>
        <w:widowControl w:val="0"/>
        <w:autoSpaceDE w:val="0"/>
        <w:autoSpaceDN w:val="0"/>
        <w:spacing w:after="0" w:line="240" w:lineRule="auto"/>
        <w:ind w:left="8" w:right="-10" w:firstLine="559"/>
        <w:jc w:val="both"/>
        <w:rPr>
          <w:color w:val="000000"/>
          <w:sz w:val="28"/>
          <w:szCs w:val="28"/>
          <w:lang w:eastAsia="en-US"/>
        </w:rPr>
      </w:pPr>
      <w:r w:rsidRPr="00906B6E">
        <w:rPr>
          <w:color w:val="000000"/>
          <w:sz w:val="28"/>
          <w:szCs w:val="28"/>
          <w:lang w:eastAsia="en-US"/>
        </w:rPr>
        <w:t xml:space="preserve">поставка </w:t>
      </w:r>
      <w:r w:rsidR="007B218A">
        <w:rPr>
          <w:color w:val="000000"/>
          <w:sz w:val="28"/>
          <w:szCs w:val="28"/>
          <w:lang w:eastAsia="en-US"/>
        </w:rPr>
        <w:t>моторного топлива</w:t>
      </w:r>
      <w:r w:rsidRPr="00906B6E">
        <w:rPr>
          <w:color w:val="000000"/>
          <w:sz w:val="28"/>
          <w:szCs w:val="28"/>
          <w:lang w:eastAsia="en-US"/>
        </w:rPr>
        <w:t xml:space="preserve"> по топливным </w:t>
      </w:r>
      <w:r w:rsidR="00C149B2">
        <w:rPr>
          <w:color w:val="000000"/>
          <w:sz w:val="28"/>
          <w:szCs w:val="28"/>
          <w:lang w:eastAsia="en-US"/>
        </w:rPr>
        <w:t>картам</w:t>
      </w:r>
      <w:r w:rsidRPr="00906B6E">
        <w:rPr>
          <w:color w:val="000000"/>
          <w:sz w:val="28"/>
          <w:szCs w:val="28"/>
          <w:lang w:eastAsia="en-US"/>
        </w:rPr>
        <w:t xml:space="preserve">. </w:t>
      </w:r>
    </w:p>
    <w:p w14:paraId="71028168" w14:textId="77777777" w:rsidR="00906B6E" w:rsidRPr="00906B6E" w:rsidRDefault="00906B6E" w:rsidP="00906B6E">
      <w:pPr>
        <w:widowControl w:val="0"/>
        <w:autoSpaceDE w:val="0"/>
        <w:autoSpaceDN w:val="0"/>
        <w:spacing w:after="0" w:line="240" w:lineRule="auto"/>
        <w:ind w:left="8" w:right="-10" w:firstLine="559"/>
        <w:jc w:val="both"/>
        <w:rPr>
          <w:color w:val="000000"/>
          <w:sz w:val="28"/>
          <w:szCs w:val="28"/>
          <w:lang w:eastAsia="en-US"/>
        </w:rPr>
      </w:pPr>
      <w:r w:rsidRPr="00906B6E">
        <w:rPr>
          <w:color w:val="000000"/>
          <w:sz w:val="28"/>
          <w:szCs w:val="28"/>
          <w:lang w:eastAsia="en-US"/>
        </w:rPr>
        <w:t>2.</w:t>
      </w:r>
      <w:r w:rsidRPr="00906B6E">
        <w:rPr>
          <w:color w:val="000000"/>
          <w:spacing w:val="70"/>
          <w:sz w:val="28"/>
          <w:szCs w:val="28"/>
          <w:lang w:eastAsia="en-US"/>
        </w:rPr>
        <w:t xml:space="preserve"> </w:t>
      </w:r>
      <w:r w:rsidRPr="00906B6E">
        <w:rPr>
          <w:color w:val="000000"/>
          <w:sz w:val="28"/>
          <w:szCs w:val="28"/>
          <w:lang w:eastAsia="en-US"/>
        </w:rPr>
        <w:t>Договором предусмотрена поставка:</w:t>
      </w:r>
    </w:p>
    <w:p w14:paraId="082B613B" w14:textId="77777777" w:rsidR="00906B6E" w:rsidRPr="00906B6E" w:rsidRDefault="00906B6E" w:rsidP="00906B6E">
      <w:pPr>
        <w:widowControl w:val="0"/>
        <w:autoSpaceDE w:val="0"/>
        <w:autoSpaceDN w:val="0"/>
        <w:spacing w:after="0" w:line="240" w:lineRule="auto"/>
        <w:jc w:val="both"/>
        <w:rPr>
          <w:sz w:val="28"/>
          <w:szCs w:val="28"/>
          <w:lang w:eastAsia="en-US"/>
        </w:rPr>
      </w:pPr>
    </w:p>
    <w:tbl>
      <w:tblPr>
        <w:tblStyle w:val="110"/>
        <w:tblW w:w="10632" w:type="dxa"/>
        <w:tblInd w:w="108" w:type="dxa"/>
        <w:tblLook w:val="04A0" w:firstRow="1" w:lastRow="0" w:firstColumn="1" w:lastColumn="0" w:noHBand="0" w:noVBand="1"/>
      </w:tblPr>
      <w:tblGrid>
        <w:gridCol w:w="2405"/>
        <w:gridCol w:w="1108"/>
        <w:gridCol w:w="1617"/>
        <w:gridCol w:w="1533"/>
        <w:gridCol w:w="1417"/>
        <w:gridCol w:w="2552"/>
      </w:tblGrid>
      <w:tr w:rsidR="00906B6E" w:rsidRPr="00906B6E" w14:paraId="622AC3F1" w14:textId="77777777" w:rsidTr="0080228D">
        <w:tc>
          <w:tcPr>
            <w:tcW w:w="2405" w:type="dxa"/>
          </w:tcPr>
          <w:p w14:paraId="033DBE06" w14:textId="77777777" w:rsidR="00906B6E" w:rsidRPr="00906B6E" w:rsidRDefault="00906B6E" w:rsidP="00906B6E">
            <w:pPr>
              <w:spacing w:after="17" w:line="120" w:lineRule="exact"/>
              <w:rPr>
                <w:rFonts w:ascii="Times New Roman" w:hAnsi="Times New Roman" w:cs="Times New Roman"/>
                <w:sz w:val="28"/>
                <w:szCs w:val="28"/>
              </w:rPr>
            </w:pPr>
          </w:p>
          <w:p w14:paraId="72AF9862" w14:textId="77777777" w:rsidR="00906B6E" w:rsidRPr="00906B6E" w:rsidRDefault="00906B6E" w:rsidP="00906B6E">
            <w:pPr>
              <w:spacing w:line="250" w:lineRule="auto"/>
              <w:jc w:val="center"/>
              <w:rPr>
                <w:rFonts w:ascii="Times New Roman" w:hAnsi="Times New Roman" w:cs="Times New Roman"/>
                <w:color w:val="000000"/>
                <w:sz w:val="28"/>
                <w:szCs w:val="28"/>
              </w:rPr>
            </w:pPr>
            <w:r w:rsidRPr="00906B6E">
              <w:rPr>
                <w:rFonts w:ascii="Times New Roman" w:hAnsi="Times New Roman" w:cs="Times New Roman"/>
                <w:color w:val="000000"/>
                <w:sz w:val="28"/>
                <w:szCs w:val="28"/>
              </w:rPr>
              <w:t xml:space="preserve">Наименование </w:t>
            </w:r>
            <w:r w:rsidR="004679AF">
              <w:rPr>
                <w:rFonts w:ascii="Times New Roman" w:hAnsi="Times New Roman" w:cs="Times New Roman"/>
                <w:color w:val="000000"/>
                <w:sz w:val="28"/>
                <w:szCs w:val="28"/>
              </w:rPr>
              <w:t>нефтепродук</w:t>
            </w:r>
            <w:r w:rsidR="006738B8">
              <w:rPr>
                <w:rFonts w:ascii="Times New Roman" w:hAnsi="Times New Roman" w:cs="Times New Roman"/>
                <w:color w:val="000000"/>
                <w:sz w:val="28"/>
                <w:szCs w:val="28"/>
              </w:rPr>
              <w:t>тов</w:t>
            </w:r>
          </w:p>
        </w:tc>
        <w:tc>
          <w:tcPr>
            <w:tcW w:w="1108" w:type="dxa"/>
          </w:tcPr>
          <w:p w14:paraId="5575EE40" w14:textId="77777777" w:rsidR="00906B6E" w:rsidRPr="00906B6E" w:rsidRDefault="00906B6E" w:rsidP="00906B6E">
            <w:pPr>
              <w:spacing w:line="240" w:lineRule="exact"/>
              <w:rPr>
                <w:rFonts w:ascii="Times New Roman" w:hAnsi="Times New Roman" w:cs="Times New Roman"/>
                <w:sz w:val="28"/>
                <w:szCs w:val="28"/>
              </w:rPr>
            </w:pPr>
          </w:p>
          <w:p w14:paraId="2841E764" w14:textId="77777777" w:rsidR="00906B6E" w:rsidRPr="00906B6E" w:rsidRDefault="00906B6E" w:rsidP="00906B6E">
            <w:pPr>
              <w:spacing w:after="13" w:line="220" w:lineRule="exact"/>
              <w:rPr>
                <w:rFonts w:ascii="Times New Roman" w:hAnsi="Times New Roman" w:cs="Times New Roman"/>
                <w:sz w:val="28"/>
                <w:szCs w:val="28"/>
              </w:rPr>
            </w:pPr>
          </w:p>
          <w:p w14:paraId="0356AE84" w14:textId="77777777" w:rsidR="00906B6E" w:rsidRPr="00906B6E" w:rsidRDefault="00906B6E" w:rsidP="00906B6E">
            <w:pPr>
              <w:rPr>
                <w:rFonts w:ascii="Times New Roman" w:hAnsi="Times New Roman" w:cs="Times New Roman"/>
                <w:color w:val="000000"/>
                <w:sz w:val="28"/>
                <w:szCs w:val="28"/>
              </w:rPr>
            </w:pPr>
            <w:proofErr w:type="spellStart"/>
            <w:r w:rsidRPr="00906B6E">
              <w:rPr>
                <w:rFonts w:ascii="Times New Roman" w:hAnsi="Times New Roman" w:cs="Times New Roman"/>
                <w:color w:val="000000"/>
                <w:sz w:val="28"/>
                <w:szCs w:val="28"/>
              </w:rPr>
              <w:t>Ед.изм</w:t>
            </w:r>
            <w:proofErr w:type="spellEnd"/>
            <w:r w:rsidRPr="00906B6E">
              <w:rPr>
                <w:rFonts w:ascii="Times New Roman" w:hAnsi="Times New Roman" w:cs="Times New Roman"/>
                <w:color w:val="000000"/>
                <w:sz w:val="28"/>
                <w:szCs w:val="28"/>
              </w:rPr>
              <w:t>.</w:t>
            </w:r>
          </w:p>
        </w:tc>
        <w:tc>
          <w:tcPr>
            <w:tcW w:w="1617" w:type="dxa"/>
          </w:tcPr>
          <w:p w14:paraId="2F71A07F" w14:textId="77777777" w:rsidR="00906B6E" w:rsidRPr="00906B6E" w:rsidRDefault="00906B6E" w:rsidP="00906B6E">
            <w:pPr>
              <w:spacing w:line="240" w:lineRule="exact"/>
              <w:rPr>
                <w:rFonts w:ascii="Times New Roman" w:hAnsi="Times New Roman" w:cs="Times New Roman"/>
                <w:sz w:val="28"/>
                <w:szCs w:val="28"/>
              </w:rPr>
            </w:pPr>
          </w:p>
          <w:p w14:paraId="3526F7DD" w14:textId="77777777" w:rsidR="00906B6E" w:rsidRPr="00906B6E" w:rsidRDefault="00906B6E" w:rsidP="00906B6E">
            <w:pPr>
              <w:spacing w:after="13" w:line="220" w:lineRule="exact"/>
              <w:rPr>
                <w:rFonts w:ascii="Times New Roman" w:hAnsi="Times New Roman" w:cs="Times New Roman"/>
                <w:sz w:val="28"/>
                <w:szCs w:val="28"/>
              </w:rPr>
            </w:pPr>
          </w:p>
          <w:p w14:paraId="32FF96F4" w14:textId="77777777" w:rsidR="00906B6E" w:rsidRPr="00906B6E" w:rsidRDefault="00906B6E" w:rsidP="00906B6E">
            <w:pPr>
              <w:rPr>
                <w:rFonts w:ascii="Times New Roman" w:hAnsi="Times New Roman" w:cs="Times New Roman"/>
                <w:color w:val="000000"/>
                <w:sz w:val="28"/>
                <w:szCs w:val="28"/>
              </w:rPr>
            </w:pPr>
            <w:r w:rsidRPr="00906B6E">
              <w:rPr>
                <w:rFonts w:ascii="Times New Roman" w:hAnsi="Times New Roman" w:cs="Times New Roman"/>
                <w:color w:val="000000"/>
                <w:sz w:val="28"/>
                <w:szCs w:val="28"/>
              </w:rPr>
              <w:t>Количество</w:t>
            </w:r>
          </w:p>
        </w:tc>
        <w:tc>
          <w:tcPr>
            <w:tcW w:w="1533" w:type="dxa"/>
          </w:tcPr>
          <w:p w14:paraId="124ED4ED" w14:textId="77777777" w:rsidR="00906B6E" w:rsidRPr="00906B6E" w:rsidRDefault="00906B6E" w:rsidP="00906B6E">
            <w:pPr>
              <w:spacing w:line="250" w:lineRule="auto"/>
              <w:jc w:val="center"/>
              <w:rPr>
                <w:rFonts w:ascii="Times New Roman" w:hAnsi="Times New Roman" w:cs="Times New Roman"/>
                <w:color w:val="000000"/>
                <w:sz w:val="28"/>
                <w:szCs w:val="28"/>
              </w:rPr>
            </w:pPr>
            <w:r w:rsidRPr="00906B6E">
              <w:rPr>
                <w:rFonts w:ascii="Times New Roman" w:hAnsi="Times New Roman" w:cs="Times New Roman"/>
                <w:color w:val="000000"/>
                <w:sz w:val="28"/>
                <w:szCs w:val="28"/>
              </w:rPr>
              <w:t>Цена за ед. (руб.),</w:t>
            </w:r>
          </w:p>
          <w:p w14:paraId="754B4A1B" w14:textId="77777777" w:rsidR="00906B6E" w:rsidRPr="00906B6E" w:rsidRDefault="00906B6E" w:rsidP="00906B6E">
            <w:pPr>
              <w:rPr>
                <w:rFonts w:ascii="Times New Roman" w:hAnsi="Times New Roman" w:cs="Times New Roman"/>
                <w:color w:val="000000"/>
                <w:sz w:val="28"/>
                <w:szCs w:val="28"/>
              </w:rPr>
            </w:pPr>
            <w:r w:rsidRPr="00906B6E">
              <w:rPr>
                <w:rFonts w:ascii="Times New Roman" w:hAnsi="Times New Roman" w:cs="Times New Roman"/>
                <w:color w:val="000000"/>
                <w:sz w:val="28"/>
                <w:szCs w:val="28"/>
              </w:rPr>
              <w:t>в т.ч. НДС</w:t>
            </w:r>
            <w:r w:rsidR="007B218A">
              <w:rPr>
                <w:color w:val="000000"/>
                <w:sz w:val="28"/>
                <w:szCs w:val="28"/>
              </w:rPr>
              <w:t xml:space="preserve"> </w:t>
            </w:r>
            <w:r w:rsidR="0080228D" w:rsidRPr="0080228D">
              <w:rPr>
                <w:rFonts w:ascii="Times New Roman" w:hAnsi="Times New Roman" w:cs="Times New Roman"/>
                <w:color w:val="000000"/>
                <w:sz w:val="28"/>
                <w:szCs w:val="28"/>
              </w:rPr>
              <w:t>(</w:t>
            </w:r>
            <w:r w:rsidR="007B218A" w:rsidRPr="0080228D">
              <w:rPr>
                <w:rFonts w:ascii="Times New Roman" w:hAnsi="Times New Roman" w:cs="Times New Roman"/>
                <w:color w:val="000000"/>
                <w:sz w:val="28"/>
                <w:szCs w:val="28"/>
              </w:rPr>
              <w:t>при наличии)</w:t>
            </w:r>
          </w:p>
        </w:tc>
        <w:tc>
          <w:tcPr>
            <w:tcW w:w="1417" w:type="dxa"/>
          </w:tcPr>
          <w:p w14:paraId="6466EEFC" w14:textId="77777777" w:rsidR="00906B6E" w:rsidRPr="00906B6E" w:rsidRDefault="00906B6E" w:rsidP="00906B6E">
            <w:pPr>
              <w:spacing w:line="250" w:lineRule="auto"/>
              <w:jc w:val="center"/>
              <w:rPr>
                <w:rFonts w:ascii="Times New Roman" w:hAnsi="Times New Roman" w:cs="Times New Roman"/>
                <w:color w:val="000000"/>
                <w:sz w:val="28"/>
                <w:szCs w:val="28"/>
              </w:rPr>
            </w:pPr>
            <w:r w:rsidRPr="00906B6E">
              <w:rPr>
                <w:rFonts w:ascii="Times New Roman" w:hAnsi="Times New Roman" w:cs="Times New Roman"/>
                <w:color w:val="000000"/>
                <w:sz w:val="28"/>
                <w:szCs w:val="28"/>
              </w:rPr>
              <w:t>Сумма (в руб.),</w:t>
            </w:r>
          </w:p>
          <w:p w14:paraId="5BEB1914" w14:textId="77777777" w:rsidR="00906B6E" w:rsidRPr="00906B6E" w:rsidRDefault="00906B6E" w:rsidP="00906B6E">
            <w:pPr>
              <w:spacing w:line="249" w:lineRule="auto"/>
              <w:jc w:val="center"/>
              <w:rPr>
                <w:rFonts w:ascii="Times New Roman" w:hAnsi="Times New Roman" w:cs="Times New Roman"/>
                <w:color w:val="000000"/>
                <w:sz w:val="28"/>
                <w:szCs w:val="28"/>
              </w:rPr>
            </w:pPr>
            <w:r w:rsidRPr="00906B6E">
              <w:rPr>
                <w:rFonts w:ascii="Times New Roman" w:hAnsi="Times New Roman" w:cs="Times New Roman"/>
                <w:color w:val="000000"/>
                <w:sz w:val="28"/>
                <w:szCs w:val="28"/>
              </w:rPr>
              <w:t>в т.ч. НДС (при наличии)</w:t>
            </w:r>
          </w:p>
        </w:tc>
        <w:tc>
          <w:tcPr>
            <w:tcW w:w="2552" w:type="dxa"/>
          </w:tcPr>
          <w:p w14:paraId="652E04CE" w14:textId="77777777" w:rsidR="00906B6E" w:rsidRPr="00906B6E" w:rsidRDefault="00906B6E" w:rsidP="00906B6E">
            <w:pPr>
              <w:spacing w:after="65" w:line="240" w:lineRule="exact"/>
              <w:rPr>
                <w:rFonts w:ascii="Times New Roman" w:hAnsi="Times New Roman" w:cs="Times New Roman"/>
                <w:sz w:val="28"/>
                <w:szCs w:val="28"/>
              </w:rPr>
            </w:pPr>
          </w:p>
          <w:p w14:paraId="317B4C4C" w14:textId="77777777" w:rsidR="00906B6E" w:rsidRPr="00906B6E" w:rsidRDefault="00906B6E" w:rsidP="00906B6E">
            <w:pPr>
              <w:spacing w:line="250" w:lineRule="auto"/>
              <w:jc w:val="center"/>
              <w:rPr>
                <w:rFonts w:ascii="Times New Roman" w:hAnsi="Times New Roman" w:cs="Times New Roman"/>
                <w:color w:val="000000"/>
                <w:sz w:val="28"/>
                <w:szCs w:val="28"/>
              </w:rPr>
            </w:pPr>
            <w:r w:rsidRPr="00906B6E">
              <w:rPr>
                <w:rFonts w:ascii="Times New Roman" w:hAnsi="Times New Roman" w:cs="Times New Roman"/>
                <w:color w:val="000000"/>
                <w:sz w:val="28"/>
                <w:szCs w:val="28"/>
              </w:rPr>
              <w:t>Страна происхождения</w:t>
            </w:r>
          </w:p>
        </w:tc>
      </w:tr>
      <w:tr w:rsidR="00906B6E" w:rsidRPr="00906B6E" w14:paraId="1E7BA3E9" w14:textId="77777777" w:rsidTr="0080228D">
        <w:tc>
          <w:tcPr>
            <w:tcW w:w="2405" w:type="dxa"/>
          </w:tcPr>
          <w:p w14:paraId="1DABE791" w14:textId="77777777" w:rsidR="00906B6E" w:rsidRPr="00906B6E" w:rsidRDefault="00906B6E" w:rsidP="00906B6E">
            <w:pPr>
              <w:jc w:val="both"/>
              <w:rPr>
                <w:rFonts w:ascii="Times New Roman" w:hAnsi="Times New Roman" w:cs="Times New Roman"/>
                <w:sz w:val="28"/>
                <w:szCs w:val="28"/>
              </w:rPr>
            </w:pPr>
          </w:p>
        </w:tc>
        <w:tc>
          <w:tcPr>
            <w:tcW w:w="1108" w:type="dxa"/>
          </w:tcPr>
          <w:p w14:paraId="66DF788B" w14:textId="77777777" w:rsidR="00906B6E" w:rsidRPr="00906B6E" w:rsidRDefault="00906B6E" w:rsidP="00906B6E">
            <w:pPr>
              <w:jc w:val="both"/>
              <w:rPr>
                <w:rFonts w:ascii="Times New Roman" w:hAnsi="Times New Roman" w:cs="Times New Roman"/>
                <w:sz w:val="28"/>
                <w:szCs w:val="28"/>
              </w:rPr>
            </w:pPr>
          </w:p>
        </w:tc>
        <w:tc>
          <w:tcPr>
            <w:tcW w:w="1617" w:type="dxa"/>
          </w:tcPr>
          <w:p w14:paraId="262068A7" w14:textId="77777777" w:rsidR="00906B6E" w:rsidRPr="00906B6E" w:rsidRDefault="00906B6E" w:rsidP="00906B6E">
            <w:pPr>
              <w:jc w:val="both"/>
              <w:rPr>
                <w:rFonts w:ascii="Times New Roman" w:hAnsi="Times New Roman" w:cs="Times New Roman"/>
                <w:sz w:val="28"/>
                <w:szCs w:val="28"/>
              </w:rPr>
            </w:pPr>
          </w:p>
        </w:tc>
        <w:tc>
          <w:tcPr>
            <w:tcW w:w="1533" w:type="dxa"/>
          </w:tcPr>
          <w:p w14:paraId="445BA7AF" w14:textId="77777777" w:rsidR="00906B6E" w:rsidRPr="00906B6E" w:rsidRDefault="00906B6E" w:rsidP="00906B6E">
            <w:pPr>
              <w:jc w:val="both"/>
              <w:rPr>
                <w:rFonts w:ascii="Times New Roman" w:hAnsi="Times New Roman" w:cs="Times New Roman"/>
                <w:sz w:val="28"/>
                <w:szCs w:val="28"/>
              </w:rPr>
            </w:pPr>
          </w:p>
        </w:tc>
        <w:tc>
          <w:tcPr>
            <w:tcW w:w="1417" w:type="dxa"/>
          </w:tcPr>
          <w:p w14:paraId="0B3CB653" w14:textId="77777777" w:rsidR="00906B6E" w:rsidRPr="00906B6E" w:rsidRDefault="00906B6E" w:rsidP="00906B6E">
            <w:pPr>
              <w:jc w:val="both"/>
              <w:rPr>
                <w:rFonts w:ascii="Times New Roman" w:hAnsi="Times New Roman" w:cs="Times New Roman"/>
                <w:sz w:val="28"/>
                <w:szCs w:val="28"/>
              </w:rPr>
            </w:pPr>
          </w:p>
        </w:tc>
        <w:tc>
          <w:tcPr>
            <w:tcW w:w="2552" w:type="dxa"/>
          </w:tcPr>
          <w:p w14:paraId="332B4826" w14:textId="77777777" w:rsidR="00906B6E" w:rsidRPr="00906B6E" w:rsidRDefault="00906B6E" w:rsidP="00906B6E">
            <w:pPr>
              <w:jc w:val="both"/>
              <w:rPr>
                <w:rFonts w:ascii="Times New Roman" w:hAnsi="Times New Roman" w:cs="Times New Roman"/>
                <w:sz w:val="28"/>
                <w:szCs w:val="28"/>
              </w:rPr>
            </w:pPr>
          </w:p>
        </w:tc>
      </w:tr>
    </w:tbl>
    <w:p w14:paraId="084BEDC7" w14:textId="77777777" w:rsidR="00906B6E" w:rsidRPr="00906B6E" w:rsidRDefault="00906B6E" w:rsidP="00906B6E">
      <w:pPr>
        <w:widowControl w:val="0"/>
        <w:autoSpaceDE w:val="0"/>
        <w:autoSpaceDN w:val="0"/>
        <w:spacing w:after="0" w:line="240" w:lineRule="auto"/>
        <w:ind w:firstLine="567"/>
        <w:jc w:val="both"/>
        <w:rPr>
          <w:color w:val="000000"/>
          <w:sz w:val="28"/>
          <w:szCs w:val="28"/>
          <w:lang w:eastAsia="en-US"/>
        </w:rPr>
      </w:pPr>
      <w:r w:rsidRPr="00906B6E">
        <w:rPr>
          <w:color w:val="000000"/>
          <w:sz w:val="28"/>
          <w:szCs w:val="28"/>
          <w:lang w:eastAsia="en-US"/>
        </w:rPr>
        <w:t>3. Фактически поставлено по Договору, что подтверждено соответствующими Отчетами о поставке:</w:t>
      </w:r>
    </w:p>
    <w:tbl>
      <w:tblPr>
        <w:tblStyle w:val="110"/>
        <w:tblW w:w="10632" w:type="dxa"/>
        <w:tblInd w:w="108" w:type="dxa"/>
        <w:tblLook w:val="04A0" w:firstRow="1" w:lastRow="0" w:firstColumn="1" w:lastColumn="0" w:noHBand="0" w:noVBand="1"/>
      </w:tblPr>
      <w:tblGrid>
        <w:gridCol w:w="2405"/>
        <w:gridCol w:w="1108"/>
        <w:gridCol w:w="1617"/>
        <w:gridCol w:w="1533"/>
        <w:gridCol w:w="1417"/>
        <w:gridCol w:w="2552"/>
      </w:tblGrid>
      <w:tr w:rsidR="00906B6E" w:rsidRPr="00906B6E" w14:paraId="2860E1E2" w14:textId="77777777" w:rsidTr="0080228D">
        <w:tc>
          <w:tcPr>
            <w:tcW w:w="2405" w:type="dxa"/>
          </w:tcPr>
          <w:p w14:paraId="63ED8D62" w14:textId="77777777" w:rsidR="00906B6E" w:rsidRPr="00906B6E" w:rsidRDefault="00906B6E" w:rsidP="00906B6E">
            <w:pPr>
              <w:spacing w:after="17" w:line="120" w:lineRule="exact"/>
              <w:rPr>
                <w:rFonts w:ascii="Times New Roman" w:hAnsi="Times New Roman" w:cs="Times New Roman"/>
                <w:sz w:val="28"/>
                <w:szCs w:val="28"/>
              </w:rPr>
            </w:pPr>
          </w:p>
          <w:p w14:paraId="2B55DB3E" w14:textId="77777777" w:rsidR="00906B6E" w:rsidRPr="00906B6E" w:rsidRDefault="00906B6E" w:rsidP="00906B6E">
            <w:pPr>
              <w:spacing w:line="250" w:lineRule="auto"/>
              <w:jc w:val="center"/>
              <w:rPr>
                <w:rFonts w:ascii="Times New Roman" w:hAnsi="Times New Roman" w:cs="Times New Roman"/>
                <w:color w:val="000000"/>
                <w:sz w:val="28"/>
                <w:szCs w:val="28"/>
              </w:rPr>
            </w:pPr>
            <w:r w:rsidRPr="00906B6E">
              <w:rPr>
                <w:rFonts w:ascii="Times New Roman" w:hAnsi="Times New Roman" w:cs="Times New Roman"/>
                <w:color w:val="000000"/>
                <w:sz w:val="28"/>
                <w:szCs w:val="28"/>
              </w:rPr>
              <w:t xml:space="preserve">Наименование </w:t>
            </w:r>
            <w:r w:rsidR="004679AF">
              <w:rPr>
                <w:rFonts w:ascii="Times New Roman" w:hAnsi="Times New Roman" w:cs="Times New Roman"/>
                <w:color w:val="000000"/>
                <w:sz w:val="28"/>
                <w:szCs w:val="28"/>
              </w:rPr>
              <w:t>нефтепродукт</w:t>
            </w:r>
            <w:r w:rsidR="006738B8">
              <w:rPr>
                <w:rFonts w:ascii="Times New Roman" w:hAnsi="Times New Roman" w:cs="Times New Roman"/>
                <w:color w:val="000000"/>
                <w:sz w:val="28"/>
                <w:szCs w:val="28"/>
              </w:rPr>
              <w:t>ов</w:t>
            </w:r>
          </w:p>
        </w:tc>
        <w:tc>
          <w:tcPr>
            <w:tcW w:w="1108" w:type="dxa"/>
          </w:tcPr>
          <w:p w14:paraId="17C8AFEB" w14:textId="77777777" w:rsidR="00906B6E" w:rsidRPr="00906B6E" w:rsidRDefault="00906B6E" w:rsidP="00906B6E">
            <w:pPr>
              <w:spacing w:line="240" w:lineRule="exact"/>
              <w:rPr>
                <w:rFonts w:ascii="Times New Roman" w:hAnsi="Times New Roman" w:cs="Times New Roman"/>
                <w:sz w:val="28"/>
                <w:szCs w:val="28"/>
              </w:rPr>
            </w:pPr>
          </w:p>
          <w:p w14:paraId="09118E69" w14:textId="77777777" w:rsidR="00906B6E" w:rsidRPr="00906B6E" w:rsidRDefault="00906B6E" w:rsidP="00906B6E">
            <w:pPr>
              <w:spacing w:after="13" w:line="220" w:lineRule="exact"/>
              <w:rPr>
                <w:rFonts w:ascii="Times New Roman" w:hAnsi="Times New Roman" w:cs="Times New Roman"/>
                <w:sz w:val="28"/>
                <w:szCs w:val="28"/>
              </w:rPr>
            </w:pPr>
          </w:p>
          <w:p w14:paraId="019102ED" w14:textId="77777777" w:rsidR="00906B6E" w:rsidRPr="00906B6E" w:rsidRDefault="00906B6E" w:rsidP="00906B6E">
            <w:pPr>
              <w:rPr>
                <w:rFonts w:ascii="Times New Roman" w:hAnsi="Times New Roman" w:cs="Times New Roman"/>
                <w:color w:val="000000"/>
                <w:sz w:val="28"/>
                <w:szCs w:val="28"/>
              </w:rPr>
            </w:pPr>
            <w:proofErr w:type="spellStart"/>
            <w:r w:rsidRPr="00906B6E">
              <w:rPr>
                <w:rFonts w:ascii="Times New Roman" w:hAnsi="Times New Roman" w:cs="Times New Roman"/>
                <w:color w:val="000000"/>
                <w:sz w:val="28"/>
                <w:szCs w:val="28"/>
              </w:rPr>
              <w:t>Ед.изм</w:t>
            </w:r>
            <w:proofErr w:type="spellEnd"/>
            <w:r w:rsidRPr="00906B6E">
              <w:rPr>
                <w:rFonts w:ascii="Times New Roman" w:hAnsi="Times New Roman" w:cs="Times New Roman"/>
                <w:color w:val="000000"/>
                <w:sz w:val="28"/>
                <w:szCs w:val="28"/>
              </w:rPr>
              <w:t>.</w:t>
            </w:r>
          </w:p>
        </w:tc>
        <w:tc>
          <w:tcPr>
            <w:tcW w:w="1617" w:type="dxa"/>
          </w:tcPr>
          <w:p w14:paraId="3329FB17" w14:textId="77777777" w:rsidR="00906B6E" w:rsidRPr="00906B6E" w:rsidRDefault="00906B6E" w:rsidP="00906B6E">
            <w:pPr>
              <w:spacing w:line="240" w:lineRule="exact"/>
              <w:rPr>
                <w:rFonts w:ascii="Times New Roman" w:hAnsi="Times New Roman" w:cs="Times New Roman"/>
                <w:sz w:val="28"/>
                <w:szCs w:val="28"/>
              </w:rPr>
            </w:pPr>
          </w:p>
          <w:p w14:paraId="6C9275A6" w14:textId="77777777" w:rsidR="00906B6E" w:rsidRPr="00906B6E" w:rsidRDefault="00906B6E" w:rsidP="00906B6E">
            <w:pPr>
              <w:spacing w:after="13" w:line="220" w:lineRule="exact"/>
              <w:rPr>
                <w:rFonts w:ascii="Times New Roman" w:hAnsi="Times New Roman" w:cs="Times New Roman"/>
                <w:sz w:val="28"/>
                <w:szCs w:val="28"/>
              </w:rPr>
            </w:pPr>
          </w:p>
          <w:p w14:paraId="49B853E8" w14:textId="77777777" w:rsidR="00906B6E" w:rsidRPr="00906B6E" w:rsidRDefault="00906B6E" w:rsidP="00906B6E">
            <w:pPr>
              <w:rPr>
                <w:rFonts w:ascii="Times New Roman" w:hAnsi="Times New Roman" w:cs="Times New Roman"/>
                <w:color w:val="000000"/>
                <w:sz w:val="28"/>
                <w:szCs w:val="28"/>
              </w:rPr>
            </w:pPr>
            <w:r w:rsidRPr="00906B6E">
              <w:rPr>
                <w:rFonts w:ascii="Times New Roman" w:hAnsi="Times New Roman" w:cs="Times New Roman"/>
                <w:color w:val="000000"/>
                <w:sz w:val="28"/>
                <w:szCs w:val="28"/>
              </w:rPr>
              <w:t>Количество</w:t>
            </w:r>
          </w:p>
        </w:tc>
        <w:tc>
          <w:tcPr>
            <w:tcW w:w="1533" w:type="dxa"/>
          </w:tcPr>
          <w:p w14:paraId="3F77D169" w14:textId="77777777" w:rsidR="00906B6E" w:rsidRPr="00906B6E" w:rsidRDefault="00906B6E" w:rsidP="00906B6E">
            <w:pPr>
              <w:spacing w:line="250" w:lineRule="auto"/>
              <w:jc w:val="center"/>
              <w:rPr>
                <w:rFonts w:ascii="Times New Roman" w:hAnsi="Times New Roman" w:cs="Times New Roman"/>
                <w:color w:val="000000"/>
                <w:sz w:val="28"/>
                <w:szCs w:val="28"/>
              </w:rPr>
            </w:pPr>
            <w:r w:rsidRPr="00906B6E">
              <w:rPr>
                <w:rFonts w:ascii="Times New Roman" w:hAnsi="Times New Roman" w:cs="Times New Roman"/>
                <w:color w:val="000000"/>
                <w:sz w:val="28"/>
                <w:szCs w:val="28"/>
              </w:rPr>
              <w:t>Цена за ед. (руб.),</w:t>
            </w:r>
          </w:p>
          <w:p w14:paraId="72A972B9" w14:textId="77777777" w:rsidR="00906B6E" w:rsidRPr="00906B6E" w:rsidRDefault="00906B6E" w:rsidP="00906B6E">
            <w:pPr>
              <w:rPr>
                <w:rFonts w:ascii="Times New Roman" w:hAnsi="Times New Roman" w:cs="Times New Roman"/>
                <w:color w:val="000000"/>
                <w:sz w:val="28"/>
                <w:szCs w:val="28"/>
              </w:rPr>
            </w:pPr>
            <w:r w:rsidRPr="00906B6E">
              <w:rPr>
                <w:rFonts w:ascii="Times New Roman" w:hAnsi="Times New Roman" w:cs="Times New Roman"/>
                <w:color w:val="000000"/>
                <w:sz w:val="28"/>
                <w:szCs w:val="28"/>
              </w:rPr>
              <w:t>в т.ч. НДС</w:t>
            </w:r>
            <w:r w:rsidR="0080228D">
              <w:rPr>
                <w:rFonts w:ascii="Times New Roman" w:hAnsi="Times New Roman" w:cs="Times New Roman"/>
                <w:color w:val="000000"/>
                <w:sz w:val="28"/>
                <w:szCs w:val="28"/>
              </w:rPr>
              <w:t xml:space="preserve"> </w:t>
            </w:r>
            <w:r w:rsidR="007B218A" w:rsidRPr="0080228D">
              <w:rPr>
                <w:rFonts w:ascii="Times New Roman" w:hAnsi="Times New Roman" w:cs="Times New Roman"/>
                <w:color w:val="000000"/>
                <w:sz w:val="28"/>
                <w:szCs w:val="28"/>
              </w:rPr>
              <w:t>(при наличии)</w:t>
            </w:r>
          </w:p>
        </w:tc>
        <w:tc>
          <w:tcPr>
            <w:tcW w:w="1417" w:type="dxa"/>
          </w:tcPr>
          <w:p w14:paraId="69A30B48" w14:textId="77777777" w:rsidR="00906B6E" w:rsidRPr="00906B6E" w:rsidRDefault="00906B6E" w:rsidP="00906B6E">
            <w:pPr>
              <w:spacing w:line="250" w:lineRule="auto"/>
              <w:jc w:val="center"/>
              <w:rPr>
                <w:rFonts w:ascii="Times New Roman" w:hAnsi="Times New Roman" w:cs="Times New Roman"/>
                <w:color w:val="000000"/>
                <w:sz w:val="28"/>
                <w:szCs w:val="28"/>
              </w:rPr>
            </w:pPr>
            <w:r w:rsidRPr="00906B6E">
              <w:rPr>
                <w:rFonts w:ascii="Times New Roman" w:hAnsi="Times New Roman" w:cs="Times New Roman"/>
                <w:color w:val="000000"/>
                <w:sz w:val="28"/>
                <w:szCs w:val="28"/>
              </w:rPr>
              <w:t>Сумма (в руб.),</w:t>
            </w:r>
          </w:p>
          <w:p w14:paraId="2EF4AE89" w14:textId="77777777" w:rsidR="00906B6E" w:rsidRPr="00906B6E" w:rsidRDefault="00906B6E" w:rsidP="00906B6E">
            <w:pPr>
              <w:spacing w:line="249" w:lineRule="auto"/>
              <w:jc w:val="center"/>
              <w:rPr>
                <w:rFonts w:ascii="Times New Roman" w:hAnsi="Times New Roman" w:cs="Times New Roman"/>
                <w:color w:val="000000"/>
                <w:sz w:val="28"/>
                <w:szCs w:val="28"/>
              </w:rPr>
            </w:pPr>
            <w:r w:rsidRPr="00906B6E">
              <w:rPr>
                <w:rFonts w:ascii="Times New Roman" w:hAnsi="Times New Roman" w:cs="Times New Roman"/>
                <w:color w:val="000000"/>
                <w:sz w:val="28"/>
                <w:szCs w:val="28"/>
              </w:rPr>
              <w:t>в т.ч. НДС (при наличии)</w:t>
            </w:r>
          </w:p>
        </w:tc>
        <w:tc>
          <w:tcPr>
            <w:tcW w:w="2552" w:type="dxa"/>
          </w:tcPr>
          <w:p w14:paraId="7BD88E64" w14:textId="77777777" w:rsidR="00906B6E" w:rsidRPr="00906B6E" w:rsidRDefault="00906B6E" w:rsidP="00906B6E">
            <w:pPr>
              <w:spacing w:after="65" w:line="240" w:lineRule="exact"/>
              <w:rPr>
                <w:rFonts w:ascii="Times New Roman" w:hAnsi="Times New Roman" w:cs="Times New Roman"/>
                <w:sz w:val="28"/>
                <w:szCs w:val="28"/>
              </w:rPr>
            </w:pPr>
          </w:p>
          <w:p w14:paraId="3DDB7D40" w14:textId="77777777" w:rsidR="00906B6E" w:rsidRPr="00906B6E" w:rsidRDefault="00906B6E" w:rsidP="00906B6E">
            <w:pPr>
              <w:spacing w:line="250" w:lineRule="auto"/>
              <w:jc w:val="center"/>
              <w:rPr>
                <w:rFonts w:ascii="Times New Roman" w:hAnsi="Times New Roman" w:cs="Times New Roman"/>
                <w:color w:val="000000"/>
                <w:sz w:val="28"/>
                <w:szCs w:val="28"/>
              </w:rPr>
            </w:pPr>
            <w:r w:rsidRPr="00906B6E">
              <w:rPr>
                <w:rFonts w:ascii="Times New Roman" w:hAnsi="Times New Roman" w:cs="Times New Roman"/>
                <w:color w:val="000000"/>
                <w:sz w:val="28"/>
                <w:szCs w:val="28"/>
              </w:rPr>
              <w:t>Страна происхождения</w:t>
            </w:r>
          </w:p>
        </w:tc>
      </w:tr>
      <w:tr w:rsidR="00906B6E" w:rsidRPr="00906B6E" w14:paraId="0AAF875A" w14:textId="77777777" w:rsidTr="0080228D">
        <w:tc>
          <w:tcPr>
            <w:tcW w:w="2405" w:type="dxa"/>
          </w:tcPr>
          <w:p w14:paraId="27C66894" w14:textId="77777777" w:rsidR="00906B6E" w:rsidRPr="00906B6E" w:rsidRDefault="00906B6E" w:rsidP="00906B6E">
            <w:pPr>
              <w:jc w:val="both"/>
              <w:rPr>
                <w:rFonts w:ascii="Times New Roman" w:hAnsi="Times New Roman" w:cs="Times New Roman"/>
                <w:sz w:val="28"/>
                <w:szCs w:val="28"/>
              </w:rPr>
            </w:pPr>
          </w:p>
        </w:tc>
        <w:tc>
          <w:tcPr>
            <w:tcW w:w="1108" w:type="dxa"/>
          </w:tcPr>
          <w:p w14:paraId="01A6C891" w14:textId="77777777" w:rsidR="00906B6E" w:rsidRPr="00906B6E" w:rsidRDefault="00906B6E" w:rsidP="00906B6E">
            <w:pPr>
              <w:jc w:val="both"/>
              <w:rPr>
                <w:rFonts w:ascii="Times New Roman" w:hAnsi="Times New Roman" w:cs="Times New Roman"/>
                <w:sz w:val="28"/>
                <w:szCs w:val="28"/>
              </w:rPr>
            </w:pPr>
          </w:p>
        </w:tc>
        <w:tc>
          <w:tcPr>
            <w:tcW w:w="1617" w:type="dxa"/>
          </w:tcPr>
          <w:p w14:paraId="76690B22" w14:textId="77777777" w:rsidR="00906B6E" w:rsidRPr="00906B6E" w:rsidRDefault="00906B6E" w:rsidP="00906B6E">
            <w:pPr>
              <w:jc w:val="both"/>
              <w:rPr>
                <w:rFonts w:ascii="Times New Roman" w:hAnsi="Times New Roman" w:cs="Times New Roman"/>
                <w:sz w:val="28"/>
                <w:szCs w:val="28"/>
              </w:rPr>
            </w:pPr>
          </w:p>
        </w:tc>
        <w:tc>
          <w:tcPr>
            <w:tcW w:w="1533" w:type="dxa"/>
          </w:tcPr>
          <w:p w14:paraId="36DD1ADA" w14:textId="77777777" w:rsidR="00906B6E" w:rsidRPr="00906B6E" w:rsidRDefault="00906B6E" w:rsidP="00906B6E">
            <w:pPr>
              <w:jc w:val="both"/>
              <w:rPr>
                <w:rFonts w:ascii="Times New Roman" w:hAnsi="Times New Roman" w:cs="Times New Roman"/>
                <w:sz w:val="28"/>
                <w:szCs w:val="28"/>
              </w:rPr>
            </w:pPr>
          </w:p>
        </w:tc>
        <w:tc>
          <w:tcPr>
            <w:tcW w:w="1417" w:type="dxa"/>
          </w:tcPr>
          <w:p w14:paraId="5B5BFA2E" w14:textId="77777777" w:rsidR="00906B6E" w:rsidRPr="00906B6E" w:rsidRDefault="00906B6E" w:rsidP="00906B6E">
            <w:pPr>
              <w:jc w:val="both"/>
              <w:rPr>
                <w:rFonts w:ascii="Times New Roman" w:hAnsi="Times New Roman" w:cs="Times New Roman"/>
                <w:sz w:val="28"/>
                <w:szCs w:val="28"/>
              </w:rPr>
            </w:pPr>
          </w:p>
        </w:tc>
        <w:tc>
          <w:tcPr>
            <w:tcW w:w="2552" w:type="dxa"/>
          </w:tcPr>
          <w:p w14:paraId="7299A082" w14:textId="77777777" w:rsidR="00906B6E" w:rsidRPr="00906B6E" w:rsidRDefault="00906B6E" w:rsidP="00906B6E">
            <w:pPr>
              <w:jc w:val="both"/>
              <w:rPr>
                <w:rFonts w:ascii="Times New Roman" w:hAnsi="Times New Roman" w:cs="Times New Roman"/>
                <w:sz w:val="28"/>
                <w:szCs w:val="28"/>
              </w:rPr>
            </w:pPr>
          </w:p>
        </w:tc>
      </w:tr>
    </w:tbl>
    <w:p w14:paraId="0AE83F5F"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4. Сведения о сопутствующих услугах (если предусмотрены Договором): ____________________________________________________________________.</w:t>
      </w:r>
    </w:p>
    <w:p w14:paraId="0AD3D16B" w14:textId="77777777" w:rsidR="00906B6E" w:rsidRPr="00906B6E" w:rsidRDefault="00906B6E" w:rsidP="00906B6E">
      <w:pPr>
        <w:widowControl w:val="0"/>
        <w:autoSpaceDE w:val="0"/>
        <w:autoSpaceDN w:val="0"/>
        <w:spacing w:after="0" w:line="240" w:lineRule="auto"/>
        <w:jc w:val="both"/>
        <w:rPr>
          <w:sz w:val="28"/>
          <w:szCs w:val="28"/>
          <w:lang w:eastAsia="en-US"/>
        </w:rPr>
      </w:pPr>
    </w:p>
    <w:p w14:paraId="7B15A84B"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 xml:space="preserve">5. Сведения о проведенной экспертизе поставленного </w:t>
      </w:r>
      <w:r w:rsidR="00CA6776">
        <w:rPr>
          <w:sz w:val="28"/>
          <w:szCs w:val="28"/>
          <w:lang w:eastAsia="en-US"/>
        </w:rPr>
        <w:t>нефтепродуктов</w:t>
      </w:r>
      <w:r w:rsidRPr="00906B6E">
        <w:rPr>
          <w:sz w:val="28"/>
          <w:szCs w:val="28"/>
          <w:lang w:eastAsia="en-US"/>
        </w:rPr>
        <w:t>: __________________________________________________________.</w:t>
      </w:r>
    </w:p>
    <w:p w14:paraId="08E64ED1"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 xml:space="preserve">6. Срок поставки по Договору _______________г. </w:t>
      </w:r>
    </w:p>
    <w:p w14:paraId="066A6E4A"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Фактический срок поставки ___________________ г.</w:t>
      </w:r>
    </w:p>
    <w:p w14:paraId="3C15AF80"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 xml:space="preserve">7. Вариант 1. Всего с даты начала поставки по Договору поставлено </w:t>
      </w:r>
      <w:r w:rsidR="00CA6776">
        <w:rPr>
          <w:sz w:val="28"/>
          <w:szCs w:val="28"/>
          <w:lang w:eastAsia="en-US"/>
        </w:rPr>
        <w:t>нефтепродуктов</w:t>
      </w:r>
      <w:r w:rsidRPr="00906B6E">
        <w:rPr>
          <w:sz w:val="28"/>
          <w:szCs w:val="28"/>
          <w:lang w:eastAsia="en-US"/>
        </w:rPr>
        <w:t xml:space="preserve"> на сумму _____ руб., _________НДС (__%), в том числе за отчетный период _______ руб., __________ НДС (__%)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p>
    <w:p w14:paraId="26FA9832"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 xml:space="preserve">Вариант 2. Всего с даты начала поставки по Договору поставлено </w:t>
      </w:r>
      <w:r w:rsidR="00CA6776">
        <w:rPr>
          <w:sz w:val="28"/>
          <w:szCs w:val="28"/>
          <w:lang w:eastAsia="en-US"/>
        </w:rPr>
        <w:t>нефтепродуктов</w:t>
      </w:r>
      <w:r w:rsidRPr="00906B6E">
        <w:rPr>
          <w:sz w:val="28"/>
          <w:szCs w:val="28"/>
          <w:lang w:eastAsia="en-US"/>
        </w:rPr>
        <w:t xml:space="preserve"> на сумму _____ руб., без учета НДС, в том числе за отчетный период _______ руб.,</w:t>
      </w:r>
    </w:p>
    <w:p w14:paraId="76AD6FB5"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без учета НДС (в случае если Поставщик не является плательщиком НДС (освобожден от уплаты НДС), сумма НДС не указывается, а указывается основания освобождения от уплаты НДС (дата и номер соответствующего документа, ссылка на конкретную норму Налогового кодекса РФ).</w:t>
      </w:r>
    </w:p>
    <w:p w14:paraId="76A35FC6"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Вариант 1*</w:t>
      </w:r>
    </w:p>
    <w:p w14:paraId="749E13DB"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Поставщику начислена неустойка:</w:t>
      </w:r>
    </w:p>
    <w:p w14:paraId="6F6CAC2C"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 xml:space="preserve">- назначен штраф в соответствии с п.__ Договора в сумме __________________руб. </w:t>
      </w:r>
    </w:p>
    <w:p w14:paraId="3715F850"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 пени в соответствии с п.__ Договора в сумме __________________руб.</w:t>
      </w:r>
    </w:p>
    <w:p w14:paraId="60E3F74B"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Вариант 2</w:t>
      </w:r>
    </w:p>
    <w:p w14:paraId="2492D71B"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Неустойка Поставщику не начисляется.</w:t>
      </w:r>
    </w:p>
    <w:p w14:paraId="3052FF00"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 xml:space="preserve">Вариант 1. Сумма, подлежащая уплате Поставщику, за </w:t>
      </w:r>
      <w:r w:rsidR="004679AF">
        <w:rPr>
          <w:sz w:val="28"/>
          <w:szCs w:val="28"/>
          <w:lang w:eastAsia="en-US"/>
        </w:rPr>
        <w:t>нефтепродукты</w:t>
      </w:r>
      <w:r w:rsidRPr="00906B6E">
        <w:rPr>
          <w:sz w:val="28"/>
          <w:szCs w:val="28"/>
          <w:lang w:eastAsia="en-US"/>
        </w:rPr>
        <w:t>, принятый по настоящему акту (с учетом удержания штрафа и (или) пени), в том числе НДС (__%)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 - __________ руб.</w:t>
      </w:r>
    </w:p>
    <w:p w14:paraId="7B0D74D2"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 xml:space="preserve">Вариант 2. Сумма, подлежащая уплате Поставщику, за </w:t>
      </w:r>
      <w:r w:rsidR="004679AF">
        <w:rPr>
          <w:sz w:val="28"/>
          <w:szCs w:val="28"/>
          <w:lang w:eastAsia="en-US"/>
        </w:rPr>
        <w:t>нефтепродукты</w:t>
      </w:r>
      <w:r w:rsidRPr="00906B6E">
        <w:rPr>
          <w:sz w:val="28"/>
          <w:szCs w:val="28"/>
          <w:lang w:eastAsia="en-US"/>
        </w:rPr>
        <w:t>, принятый по настоящему акту (с учетом удержания штрафа и (или) пени), без учета НДС. (в случае если Поставщик не является плательщиком НДС (освобожден от уплаты НДС), сумма НДС не указывается, а указывается основания освобождения от уплаты НДС (дата и номер соответствующего документа, ссылка на конкретную норму Налогового кодекса РФ)- __________ руб.</w:t>
      </w:r>
    </w:p>
    <w:p w14:paraId="4E47839D" w14:textId="77777777" w:rsidR="00906B6E" w:rsidRPr="00906B6E" w:rsidRDefault="00906B6E" w:rsidP="00906B6E">
      <w:pPr>
        <w:widowControl w:val="0"/>
        <w:autoSpaceDE w:val="0"/>
        <w:autoSpaceDN w:val="0"/>
        <w:spacing w:after="0" w:line="240" w:lineRule="auto"/>
        <w:rPr>
          <w:sz w:val="28"/>
          <w:szCs w:val="28"/>
          <w:lang w:eastAsia="en-US"/>
        </w:rPr>
      </w:pPr>
      <w:r w:rsidRPr="00906B6E">
        <w:rPr>
          <w:sz w:val="28"/>
          <w:szCs w:val="28"/>
          <w:lang w:eastAsia="en-US"/>
        </w:rPr>
        <w:t>8.Дополнительные сведения: ____________________________________________________________________ ____________________________________________________________________ _____________________________________________________________________</w:t>
      </w:r>
    </w:p>
    <w:p w14:paraId="28910A75"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**Председатель приемочной комиссии</w:t>
      </w:r>
      <w:r w:rsidRPr="00906B6E">
        <w:rPr>
          <w:sz w:val="28"/>
          <w:szCs w:val="28"/>
          <w:lang w:eastAsia="en-US"/>
        </w:rPr>
        <w:tab/>
        <w:t>_______________________________</w:t>
      </w:r>
      <w:r w:rsidRPr="00906B6E">
        <w:rPr>
          <w:sz w:val="28"/>
          <w:szCs w:val="28"/>
          <w:lang w:eastAsia="en-US"/>
        </w:rPr>
        <w:tab/>
        <w:t>/ ФИО/</w:t>
      </w:r>
    </w:p>
    <w:p w14:paraId="5F4AFDF9"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Члены приемочной комиссии</w:t>
      </w:r>
      <w:r w:rsidRPr="00906B6E">
        <w:rPr>
          <w:sz w:val="28"/>
          <w:szCs w:val="28"/>
          <w:lang w:eastAsia="en-US"/>
        </w:rPr>
        <w:tab/>
        <w:t xml:space="preserve"> _______________________________</w:t>
      </w:r>
      <w:r w:rsidRPr="00906B6E">
        <w:rPr>
          <w:sz w:val="28"/>
          <w:szCs w:val="28"/>
          <w:lang w:eastAsia="en-US"/>
        </w:rPr>
        <w:tab/>
        <w:t>/ ФИО/ ________________________________     / ФИО/ ________________________________     / ФИО/ ________________________________     / ФИО/</w:t>
      </w:r>
    </w:p>
    <w:p w14:paraId="5AFE20A2" w14:textId="77777777" w:rsidR="00906B6E" w:rsidRPr="00906B6E" w:rsidRDefault="00906B6E" w:rsidP="00906B6E">
      <w:pPr>
        <w:widowControl w:val="0"/>
        <w:autoSpaceDE w:val="0"/>
        <w:autoSpaceDN w:val="0"/>
        <w:spacing w:after="0" w:line="240" w:lineRule="auto"/>
        <w:jc w:val="both"/>
        <w:rPr>
          <w:sz w:val="28"/>
          <w:szCs w:val="28"/>
          <w:lang w:eastAsia="en-US"/>
        </w:rPr>
      </w:pPr>
    </w:p>
    <w:p w14:paraId="6236C542" w14:textId="77777777" w:rsidR="00906B6E" w:rsidRPr="00906B6E" w:rsidRDefault="00906B6E" w:rsidP="00906B6E">
      <w:pPr>
        <w:widowControl w:val="0"/>
        <w:autoSpaceDE w:val="0"/>
        <w:autoSpaceDN w:val="0"/>
        <w:spacing w:after="0" w:line="240" w:lineRule="auto"/>
        <w:jc w:val="both"/>
        <w:rPr>
          <w:sz w:val="28"/>
          <w:szCs w:val="28"/>
          <w:lang w:eastAsia="en-US"/>
        </w:rPr>
      </w:pPr>
      <w:r w:rsidRPr="00906B6E">
        <w:rPr>
          <w:sz w:val="28"/>
          <w:szCs w:val="28"/>
          <w:lang w:eastAsia="en-US"/>
        </w:rPr>
        <w:t xml:space="preserve">*В случае начисления неустойки </w:t>
      </w:r>
      <w:r w:rsidR="00C149B2">
        <w:rPr>
          <w:sz w:val="28"/>
          <w:szCs w:val="28"/>
          <w:lang w:eastAsia="en-US"/>
        </w:rPr>
        <w:t>Покупателем</w:t>
      </w:r>
      <w:r w:rsidRPr="00906B6E">
        <w:rPr>
          <w:sz w:val="28"/>
          <w:szCs w:val="28"/>
          <w:lang w:eastAsia="en-US"/>
        </w:rPr>
        <w:t xml:space="preserve"> прикладывается ее расчет, составленный в соответствии с требованиями Правил определения размера штрафа, начисляемого в случае ненадлежащего исполнения </w:t>
      </w:r>
      <w:r w:rsidR="00C149B2">
        <w:rPr>
          <w:sz w:val="28"/>
          <w:szCs w:val="28"/>
          <w:lang w:eastAsia="en-US"/>
        </w:rPr>
        <w:t>Покупателем</w:t>
      </w:r>
      <w:r w:rsidRPr="00906B6E">
        <w:rPr>
          <w:sz w:val="28"/>
          <w:szCs w:val="28"/>
          <w:lang w:eastAsia="en-US"/>
        </w:rPr>
        <w:t xml:space="preserve">, неисполнения или ненадлежащего исполнения поставщиком (подрядчиком, исполнителем) обязательств, </w:t>
      </w:r>
      <w:r w:rsidRPr="00906B6E">
        <w:rPr>
          <w:sz w:val="28"/>
          <w:szCs w:val="28"/>
          <w:lang w:eastAsia="en-US"/>
        </w:rPr>
        <w:lastRenderedPageBreak/>
        <w:t xml:space="preserve">предусмотренных Договором (за исключением просрочки исполнения обязательств </w:t>
      </w:r>
      <w:r w:rsidR="00C149B2">
        <w:rPr>
          <w:sz w:val="28"/>
          <w:szCs w:val="28"/>
          <w:lang w:eastAsia="en-US"/>
        </w:rPr>
        <w:t>Покупателем</w:t>
      </w:r>
      <w:r w:rsidRPr="00906B6E">
        <w:rPr>
          <w:sz w:val="28"/>
          <w:szCs w:val="28"/>
          <w:lang w:eastAsia="en-US"/>
        </w:rPr>
        <w:t>,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Договором, утвержденных постановлением Правительства РФ от 30.08.2017 № 1042 .</w:t>
      </w:r>
    </w:p>
    <w:p w14:paraId="6A3A7015" w14:textId="77777777" w:rsidR="00906B6E" w:rsidRPr="00906B6E" w:rsidRDefault="00906B6E" w:rsidP="00906B6E">
      <w:pPr>
        <w:widowControl w:val="0"/>
        <w:autoSpaceDE w:val="0"/>
        <w:autoSpaceDN w:val="0"/>
        <w:spacing w:after="0" w:line="240" w:lineRule="auto"/>
        <w:rPr>
          <w:sz w:val="28"/>
          <w:szCs w:val="28"/>
          <w:lang w:eastAsia="en-US"/>
        </w:rPr>
      </w:pPr>
      <w:r w:rsidRPr="00906B6E">
        <w:rPr>
          <w:sz w:val="28"/>
          <w:szCs w:val="28"/>
          <w:lang w:eastAsia="en-US"/>
        </w:rPr>
        <w:t>**Заполняется в случае формирования приемочной комиссии.</w:t>
      </w:r>
    </w:p>
    <w:p w14:paraId="5EEAC02D" w14:textId="77777777" w:rsidR="00906B6E" w:rsidRPr="00906B6E" w:rsidRDefault="00906B6E" w:rsidP="00906B6E">
      <w:pPr>
        <w:widowControl w:val="0"/>
        <w:autoSpaceDE w:val="0"/>
        <w:autoSpaceDN w:val="0"/>
        <w:spacing w:after="0" w:line="240" w:lineRule="auto"/>
        <w:rPr>
          <w:sz w:val="28"/>
          <w:szCs w:val="28"/>
          <w:lang w:eastAsia="en-US"/>
        </w:rPr>
      </w:pPr>
    </w:p>
    <w:tbl>
      <w:tblPr>
        <w:tblStyle w:val="21"/>
        <w:tblW w:w="0" w:type="auto"/>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5"/>
        <w:gridCol w:w="5122"/>
      </w:tblGrid>
      <w:tr w:rsidR="0080228D" w:rsidRPr="00906B6E" w14:paraId="1CC8C4E4" w14:textId="77777777" w:rsidTr="0080228D">
        <w:tc>
          <w:tcPr>
            <w:tcW w:w="5209" w:type="dxa"/>
          </w:tcPr>
          <w:p w14:paraId="6EDB636C" w14:textId="77777777" w:rsidR="0080228D" w:rsidRPr="0080228D" w:rsidRDefault="0080228D" w:rsidP="0080228D">
            <w:pPr>
              <w:jc w:val="both"/>
              <w:rPr>
                <w:rFonts w:ascii="Times New Roman" w:hAnsi="Times New Roman" w:cs="Times New Roman"/>
                <w:sz w:val="28"/>
                <w:szCs w:val="28"/>
                <w:lang w:val="ru-RU"/>
              </w:rPr>
            </w:pPr>
            <w:r w:rsidRPr="0080228D">
              <w:rPr>
                <w:rFonts w:ascii="Times New Roman" w:hAnsi="Times New Roman" w:cs="Times New Roman"/>
                <w:b/>
                <w:bCs/>
                <w:sz w:val="28"/>
                <w:szCs w:val="28"/>
                <w:lang w:val="ru-RU"/>
              </w:rPr>
              <w:t>Покупатель:</w:t>
            </w:r>
          </w:p>
          <w:p w14:paraId="718227B5" w14:textId="77777777" w:rsidR="0080228D" w:rsidRPr="0080228D" w:rsidRDefault="0080228D" w:rsidP="0080228D">
            <w:pPr>
              <w:jc w:val="both"/>
              <w:rPr>
                <w:rFonts w:ascii="Times New Roman" w:hAnsi="Times New Roman" w:cs="Times New Roman"/>
                <w:b/>
                <w:bCs/>
                <w:sz w:val="28"/>
                <w:szCs w:val="28"/>
                <w:lang w:val="ru-RU"/>
              </w:rPr>
            </w:pPr>
            <w:r w:rsidRPr="0080228D">
              <w:rPr>
                <w:rFonts w:ascii="Times New Roman" w:hAnsi="Times New Roman" w:cs="Times New Roman"/>
                <w:b/>
                <w:bCs/>
                <w:sz w:val="28"/>
                <w:szCs w:val="28"/>
                <w:lang w:val="ru-RU"/>
              </w:rPr>
              <w:t>АНО «Кинопарк»</w:t>
            </w:r>
          </w:p>
          <w:p w14:paraId="293A462A" w14:textId="77777777" w:rsidR="0080228D" w:rsidRPr="0080228D" w:rsidRDefault="0080228D" w:rsidP="0080228D">
            <w:pPr>
              <w:jc w:val="both"/>
              <w:rPr>
                <w:rFonts w:ascii="Times New Roman" w:hAnsi="Times New Roman" w:cs="Times New Roman"/>
                <w:b/>
                <w:bCs/>
                <w:sz w:val="28"/>
                <w:szCs w:val="28"/>
                <w:lang w:val="ru-RU"/>
              </w:rPr>
            </w:pPr>
          </w:p>
          <w:p w14:paraId="3BA27307" w14:textId="77777777" w:rsidR="0080228D" w:rsidRPr="0080228D" w:rsidRDefault="0080228D" w:rsidP="0080228D">
            <w:pPr>
              <w:jc w:val="both"/>
              <w:rPr>
                <w:rFonts w:ascii="Times New Roman" w:hAnsi="Times New Roman" w:cs="Times New Roman"/>
                <w:sz w:val="28"/>
                <w:szCs w:val="28"/>
                <w:lang w:val="ru-RU"/>
              </w:rPr>
            </w:pPr>
          </w:p>
          <w:p w14:paraId="6223AF1B" w14:textId="77777777" w:rsidR="0080228D" w:rsidRPr="0080228D" w:rsidRDefault="0080228D" w:rsidP="0080228D">
            <w:pPr>
              <w:jc w:val="both"/>
              <w:rPr>
                <w:rFonts w:ascii="Times New Roman" w:hAnsi="Times New Roman" w:cs="Times New Roman"/>
                <w:sz w:val="28"/>
                <w:szCs w:val="28"/>
                <w:lang w:val="ru-RU"/>
              </w:rPr>
            </w:pPr>
            <w:r w:rsidRPr="0080228D">
              <w:rPr>
                <w:rFonts w:ascii="Times New Roman" w:hAnsi="Times New Roman" w:cs="Times New Roman"/>
                <w:sz w:val="28"/>
                <w:szCs w:val="28"/>
                <w:lang w:val="ru-RU"/>
              </w:rPr>
              <w:t>___________________/_____________/</w:t>
            </w:r>
          </w:p>
          <w:p w14:paraId="0E01774D" w14:textId="77777777" w:rsidR="0080228D" w:rsidRPr="0080228D" w:rsidRDefault="0080228D" w:rsidP="0080228D">
            <w:pPr>
              <w:outlineLvl w:val="0"/>
              <w:rPr>
                <w:rFonts w:ascii="Times New Roman" w:hAnsi="Times New Roman" w:cs="Times New Roman"/>
                <w:b/>
                <w:bCs/>
                <w:sz w:val="28"/>
                <w:szCs w:val="28"/>
                <w:lang w:val="ru-RU"/>
              </w:rPr>
            </w:pPr>
            <w:r w:rsidRPr="0080228D">
              <w:rPr>
                <w:rFonts w:ascii="Times New Roman" w:hAnsi="Times New Roman" w:cs="Times New Roman"/>
                <w:sz w:val="28"/>
                <w:szCs w:val="28"/>
                <w:lang w:val="ru-RU"/>
              </w:rPr>
              <w:t>М.П.</w:t>
            </w:r>
          </w:p>
        </w:tc>
        <w:tc>
          <w:tcPr>
            <w:tcW w:w="5274" w:type="dxa"/>
          </w:tcPr>
          <w:p w14:paraId="694A8C4D" w14:textId="77777777" w:rsidR="0080228D" w:rsidRPr="0080228D" w:rsidRDefault="0080228D" w:rsidP="0080228D">
            <w:pPr>
              <w:jc w:val="both"/>
              <w:rPr>
                <w:rFonts w:ascii="Times New Roman" w:hAnsi="Times New Roman" w:cs="Times New Roman"/>
                <w:sz w:val="28"/>
                <w:szCs w:val="28"/>
              </w:rPr>
            </w:pPr>
            <w:proofErr w:type="spellStart"/>
            <w:r w:rsidRPr="0080228D">
              <w:rPr>
                <w:rFonts w:ascii="Times New Roman" w:hAnsi="Times New Roman" w:cs="Times New Roman"/>
                <w:b/>
                <w:bCs/>
                <w:sz w:val="28"/>
                <w:szCs w:val="28"/>
              </w:rPr>
              <w:t>Поставщик</w:t>
            </w:r>
            <w:proofErr w:type="spellEnd"/>
            <w:r w:rsidRPr="0080228D">
              <w:rPr>
                <w:rFonts w:ascii="Times New Roman" w:hAnsi="Times New Roman" w:cs="Times New Roman"/>
                <w:b/>
                <w:bCs/>
                <w:sz w:val="28"/>
                <w:szCs w:val="28"/>
              </w:rPr>
              <w:t>:</w:t>
            </w:r>
          </w:p>
          <w:p w14:paraId="6BF5632D" w14:textId="77777777" w:rsidR="0080228D" w:rsidRPr="0080228D" w:rsidRDefault="0080228D" w:rsidP="0080228D">
            <w:pPr>
              <w:jc w:val="both"/>
              <w:rPr>
                <w:rFonts w:ascii="Times New Roman" w:hAnsi="Times New Roman" w:cs="Times New Roman"/>
                <w:sz w:val="28"/>
                <w:szCs w:val="28"/>
              </w:rPr>
            </w:pPr>
            <w:r w:rsidRPr="0080228D">
              <w:rPr>
                <w:rFonts w:ascii="Times New Roman" w:hAnsi="Times New Roman" w:cs="Times New Roman"/>
                <w:b/>
                <w:bCs/>
                <w:sz w:val="28"/>
                <w:szCs w:val="28"/>
              </w:rPr>
              <w:t>_______________</w:t>
            </w:r>
          </w:p>
          <w:p w14:paraId="3FEAA331" w14:textId="77777777" w:rsidR="0080228D" w:rsidRPr="0080228D" w:rsidRDefault="0080228D" w:rsidP="0080228D">
            <w:pPr>
              <w:jc w:val="both"/>
              <w:rPr>
                <w:rFonts w:ascii="Times New Roman" w:hAnsi="Times New Roman" w:cs="Times New Roman"/>
                <w:sz w:val="28"/>
                <w:szCs w:val="28"/>
              </w:rPr>
            </w:pPr>
          </w:p>
          <w:p w14:paraId="278373BB" w14:textId="77777777" w:rsidR="0080228D" w:rsidRPr="0080228D" w:rsidRDefault="0080228D" w:rsidP="0080228D">
            <w:pPr>
              <w:jc w:val="both"/>
              <w:rPr>
                <w:rFonts w:ascii="Times New Roman" w:hAnsi="Times New Roman" w:cs="Times New Roman"/>
                <w:sz w:val="28"/>
                <w:szCs w:val="28"/>
              </w:rPr>
            </w:pPr>
          </w:p>
          <w:p w14:paraId="78FB9A1B" w14:textId="77777777" w:rsidR="0080228D" w:rsidRPr="0080228D" w:rsidRDefault="0080228D" w:rsidP="0080228D">
            <w:pPr>
              <w:jc w:val="both"/>
              <w:rPr>
                <w:rFonts w:ascii="Times New Roman" w:hAnsi="Times New Roman" w:cs="Times New Roman"/>
                <w:sz w:val="28"/>
                <w:szCs w:val="28"/>
              </w:rPr>
            </w:pPr>
            <w:r w:rsidRPr="0080228D">
              <w:rPr>
                <w:rFonts w:ascii="Times New Roman" w:hAnsi="Times New Roman" w:cs="Times New Roman"/>
                <w:sz w:val="28"/>
                <w:szCs w:val="28"/>
              </w:rPr>
              <w:t>_______________/______________/</w:t>
            </w:r>
          </w:p>
          <w:p w14:paraId="67540175" w14:textId="77777777" w:rsidR="0080228D" w:rsidRPr="0080228D" w:rsidRDefault="0080228D" w:rsidP="0080228D">
            <w:pPr>
              <w:outlineLvl w:val="0"/>
              <w:rPr>
                <w:rFonts w:ascii="Times New Roman" w:hAnsi="Times New Roman" w:cs="Times New Roman"/>
                <w:b/>
                <w:bCs/>
                <w:sz w:val="28"/>
                <w:szCs w:val="28"/>
              </w:rPr>
            </w:pPr>
            <w:r w:rsidRPr="0080228D">
              <w:rPr>
                <w:rFonts w:ascii="Times New Roman" w:hAnsi="Times New Roman" w:cs="Times New Roman"/>
                <w:sz w:val="28"/>
                <w:szCs w:val="28"/>
              </w:rPr>
              <w:t>М.П.</w:t>
            </w:r>
          </w:p>
        </w:tc>
      </w:tr>
    </w:tbl>
    <w:p w14:paraId="5D361B12" w14:textId="77777777" w:rsidR="00906B6E" w:rsidRDefault="0080228D" w:rsidP="00906B6E">
      <w:pPr>
        <w:widowControl w:val="0"/>
        <w:autoSpaceDE w:val="0"/>
        <w:autoSpaceDN w:val="0"/>
        <w:spacing w:after="0" w:line="240" w:lineRule="auto"/>
        <w:rPr>
          <w:sz w:val="28"/>
          <w:szCs w:val="28"/>
          <w:lang w:eastAsia="en-US"/>
        </w:rPr>
      </w:pPr>
      <w:r>
        <w:rPr>
          <w:sz w:val="28"/>
          <w:szCs w:val="28"/>
          <w:lang w:eastAsia="en-US"/>
        </w:rPr>
        <w:t xml:space="preserve">  </w:t>
      </w:r>
    </w:p>
    <w:p w14:paraId="7FB95CE0" w14:textId="77777777" w:rsidR="0080228D" w:rsidRPr="0080228D" w:rsidRDefault="0080228D" w:rsidP="00906B6E">
      <w:pPr>
        <w:widowControl w:val="0"/>
        <w:autoSpaceDE w:val="0"/>
        <w:autoSpaceDN w:val="0"/>
        <w:spacing w:after="0" w:line="240" w:lineRule="auto"/>
        <w:rPr>
          <w:b/>
          <w:bCs/>
          <w:sz w:val="28"/>
          <w:szCs w:val="28"/>
          <w:lang w:eastAsia="en-US"/>
        </w:rPr>
      </w:pPr>
      <w:r w:rsidRPr="0080228D">
        <w:rPr>
          <w:b/>
          <w:bCs/>
          <w:sz w:val="28"/>
          <w:szCs w:val="28"/>
          <w:lang w:eastAsia="en-US"/>
        </w:rPr>
        <w:t>Форму Акта утверждаем:</w:t>
      </w:r>
    </w:p>
    <w:p w14:paraId="052CE754" w14:textId="77777777" w:rsidR="0080228D" w:rsidRPr="00906B6E" w:rsidRDefault="0080228D" w:rsidP="00906B6E">
      <w:pPr>
        <w:widowControl w:val="0"/>
        <w:autoSpaceDE w:val="0"/>
        <w:autoSpaceDN w:val="0"/>
        <w:spacing w:after="0" w:line="240" w:lineRule="auto"/>
        <w:rPr>
          <w:sz w:val="28"/>
          <w:szCs w:val="28"/>
          <w:lang w:eastAsia="en-US"/>
        </w:rPr>
      </w:pPr>
    </w:p>
    <w:tbl>
      <w:tblPr>
        <w:tblW w:w="0" w:type="auto"/>
        <w:tblInd w:w="10" w:type="dxa"/>
        <w:tblCellMar>
          <w:left w:w="10" w:type="dxa"/>
          <w:right w:w="10" w:type="dxa"/>
        </w:tblCellMar>
        <w:tblLook w:val="04A0" w:firstRow="1" w:lastRow="0" w:firstColumn="1" w:lastColumn="0" w:noHBand="0" w:noVBand="1"/>
      </w:tblPr>
      <w:tblGrid>
        <w:gridCol w:w="5104"/>
        <w:gridCol w:w="5273"/>
      </w:tblGrid>
      <w:tr w:rsidR="0080228D" w14:paraId="071CA774" w14:textId="77777777" w:rsidTr="0080228D">
        <w:tc>
          <w:tcPr>
            <w:tcW w:w="5498" w:type="dxa"/>
          </w:tcPr>
          <w:p w14:paraId="26B32F00" w14:textId="77777777" w:rsidR="0080228D" w:rsidRDefault="0080228D">
            <w:pPr>
              <w:spacing w:after="0" w:line="240" w:lineRule="auto"/>
              <w:jc w:val="both"/>
              <w:rPr>
                <w:sz w:val="28"/>
                <w:szCs w:val="28"/>
              </w:rPr>
            </w:pPr>
            <w:r>
              <w:rPr>
                <w:b/>
                <w:bCs/>
                <w:sz w:val="28"/>
                <w:szCs w:val="28"/>
              </w:rPr>
              <w:t>Покупатель:</w:t>
            </w:r>
          </w:p>
          <w:p w14:paraId="431ED04B" w14:textId="77777777" w:rsidR="0080228D" w:rsidRDefault="0080228D">
            <w:pPr>
              <w:spacing w:after="0" w:line="240" w:lineRule="auto"/>
              <w:jc w:val="both"/>
              <w:rPr>
                <w:b/>
                <w:bCs/>
                <w:sz w:val="28"/>
                <w:szCs w:val="28"/>
              </w:rPr>
            </w:pPr>
            <w:r>
              <w:rPr>
                <w:b/>
                <w:bCs/>
                <w:sz w:val="28"/>
                <w:szCs w:val="28"/>
              </w:rPr>
              <w:t>АНО «Кинопарк»</w:t>
            </w:r>
          </w:p>
          <w:p w14:paraId="1029970E" w14:textId="77777777" w:rsidR="007C0CBA" w:rsidRDefault="007C0CBA">
            <w:pPr>
              <w:spacing w:after="0" w:line="240" w:lineRule="auto"/>
              <w:jc w:val="both"/>
              <w:rPr>
                <w:b/>
                <w:bCs/>
                <w:sz w:val="28"/>
                <w:szCs w:val="28"/>
              </w:rPr>
            </w:pPr>
            <w:r>
              <w:rPr>
                <w:b/>
                <w:bCs/>
                <w:sz w:val="28"/>
                <w:szCs w:val="28"/>
              </w:rPr>
              <w:t xml:space="preserve">Первый заместитель </w:t>
            </w:r>
          </w:p>
          <w:p w14:paraId="2694A457" w14:textId="77777777" w:rsidR="007C0CBA" w:rsidRDefault="007C0CBA">
            <w:pPr>
              <w:spacing w:after="0" w:line="240" w:lineRule="auto"/>
              <w:jc w:val="both"/>
              <w:rPr>
                <w:b/>
                <w:bCs/>
                <w:sz w:val="28"/>
                <w:szCs w:val="28"/>
              </w:rPr>
            </w:pPr>
            <w:r>
              <w:rPr>
                <w:b/>
                <w:bCs/>
                <w:sz w:val="28"/>
                <w:szCs w:val="28"/>
              </w:rPr>
              <w:t xml:space="preserve">генерального директора </w:t>
            </w:r>
          </w:p>
          <w:p w14:paraId="2F71768C" w14:textId="77777777" w:rsidR="0080228D" w:rsidRDefault="0080228D">
            <w:pPr>
              <w:spacing w:after="0" w:line="240" w:lineRule="auto"/>
              <w:jc w:val="both"/>
              <w:rPr>
                <w:b/>
                <w:bCs/>
                <w:sz w:val="28"/>
                <w:szCs w:val="28"/>
              </w:rPr>
            </w:pPr>
          </w:p>
          <w:p w14:paraId="2EDDA3A4" w14:textId="77777777" w:rsidR="0080228D" w:rsidRDefault="0080228D">
            <w:pPr>
              <w:spacing w:after="0" w:line="240" w:lineRule="auto"/>
              <w:jc w:val="both"/>
              <w:rPr>
                <w:sz w:val="28"/>
                <w:szCs w:val="28"/>
              </w:rPr>
            </w:pPr>
          </w:p>
          <w:p w14:paraId="07DB88B3" w14:textId="77777777" w:rsidR="0080228D" w:rsidRDefault="0080228D">
            <w:pPr>
              <w:spacing w:after="0" w:line="240" w:lineRule="auto"/>
              <w:jc w:val="both"/>
              <w:rPr>
                <w:sz w:val="28"/>
                <w:szCs w:val="28"/>
              </w:rPr>
            </w:pPr>
            <w:r>
              <w:rPr>
                <w:sz w:val="28"/>
                <w:szCs w:val="28"/>
              </w:rPr>
              <w:t>___________________/</w:t>
            </w:r>
            <w:r w:rsidR="007C0CBA">
              <w:rPr>
                <w:sz w:val="28"/>
                <w:szCs w:val="28"/>
              </w:rPr>
              <w:t>Д.И. Малышев</w:t>
            </w:r>
            <w:r>
              <w:rPr>
                <w:sz w:val="28"/>
                <w:szCs w:val="28"/>
              </w:rPr>
              <w:t>/</w:t>
            </w:r>
          </w:p>
          <w:p w14:paraId="0C17DE66" w14:textId="77777777" w:rsidR="0080228D" w:rsidRDefault="0080228D">
            <w:pPr>
              <w:spacing w:after="0" w:line="240" w:lineRule="auto"/>
              <w:jc w:val="both"/>
              <w:rPr>
                <w:sz w:val="28"/>
                <w:szCs w:val="28"/>
              </w:rPr>
            </w:pPr>
            <w:r>
              <w:rPr>
                <w:sz w:val="28"/>
                <w:szCs w:val="28"/>
              </w:rPr>
              <w:t>М.П.</w:t>
            </w:r>
          </w:p>
        </w:tc>
        <w:tc>
          <w:tcPr>
            <w:tcW w:w="5498" w:type="dxa"/>
          </w:tcPr>
          <w:p w14:paraId="0ABB9858" w14:textId="77777777" w:rsidR="0080228D" w:rsidRDefault="0080228D">
            <w:pPr>
              <w:spacing w:after="0" w:line="240" w:lineRule="auto"/>
              <w:jc w:val="both"/>
              <w:rPr>
                <w:sz w:val="28"/>
                <w:szCs w:val="28"/>
              </w:rPr>
            </w:pPr>
            <w:r>
              <w:rPr>
                <w:b/>
                <w:bCs/>
                <w:sz w:val="28"/>
                <w:szCs w:val="28"/>
              </w:rPr>
              <w:t>Поставщик:</w:t>
            </w:r>
          </w:p>
          <w:p w14:paraId="59D01EAA" w14:textId="77777777" w:rsidR="0080228D" w:rsidRDefault="0080228D">
            <w:pPr>
              <w:spacing w:after="0" w:line="240" w:lineRule="auto"/>
              <w:jc w:val="both"/>
              <w:rPr>
                <w:sz w:val="28"/>
                <w:szCs w:val="28"/>
              </w:rPr>
            </w:pPr>
            <w:r>
              <w:rPr>
                <w:b/>
                <w:bCs/>
                <w:sz w:val="28"/>
                <w:szCs w:val="28"/>
              </w:rPr>
              <w:t>_______________</w:t>
            </w:r>
          </w:p>
          <w:p w14:paraId="20355087" w14:textId="77777777" w:rsidR="0080228D" w:rsidRDefault="0080228D">
            <w:pPr>
              <w:spacing w:after="0" w:line="240" w:lineRule="auto"/>
              <w:jc w:val="both"/>
              <w:rPr>
                <w:sz w:val="28"/>
                <w:szCs w:val="28"/>
              </w:rPr>
            </w:pPr>
          </w:p>
          <w:p w14:paraId="385F0CAE" w14:textId="77777777" w:rsidR="007C0CBA" w:rsidRDefault="007C0CBA">
            <w:pPr>
              <w:spacing w:after="0" w:line="240" w:lineRule="auto"/>
              <w:jc w:val="both"/>
              <w:rPr>
                <w:sz w:val="28"/>
                <w:szCs w:val="28"/>
              </w:rPr>
            </w:pPr>
          </w:p>
          <w:p w14:paraId="31764D8C" w14:textId="77777777" w:rsidR="007C0CBA" w:rsidRDefault="007C0CBA">
            <w:pPr>
              <w:spacing w:after="0" w:line="240" w:lineRule="auto"/>
              <w:jc w:val="both"/>
              <w:rPr>
                <w:sz w:val="28"/>
                <w:szCs w:val="28"/>
              </w:rPr>
            </w:pPr>
          </w:p>
          <w:p w14:paraId="2289C1A3" w14:textId="77777777" w:rsidR="0080228D" w:rsidRDefault="0080228D">
            <w:pPr>
              <w:spacing w:after="0" w:line="240" w:lineRule="auto"/>
              <w:jc w:val="both"/>
              <w:rPr>
                <w:sz w:val="28"/>
                <w:szCs w:val="28"/>
              </w:rPr>
            </w:pPr>
          </w:p>
          <w:p w14:paraId="19D65286" w14:textId="77777777" w:rsidR="0080228D" w:rsidRDefault="0080228D">
            <w:pPr>
              <w:spacing w:after="0" w:line="240" w:lineRule="auto"/>
              <w:jc w:val="both"/>
              <w:rPr>
                <w:sz w:val="28"/>
                <w:szCs w:val="28"/>
              </w:rPr>
            </w:pPr>
            <w:r>
              <w:rPr>
                <w:sz w:val="28"/>
                <w:szCs w:val="28"/>
              </w:rPr>
              <w:t>_______________/______________/</w:t>
            </w:r>
          </w:p>
          <w:p w14:paraId="4E289D05" w14:textId="77777777" w:rsidR="0080228D" w:rsidRDefault="0080228D">
            <w:pPr>
              <w:spacing w:after="0" w:line="240" w:lineRule="auto"/>
              <w:jc w:val="both"/>
              <w:rPr>
                <w:sz w:val="28"/>
                <w:szCs w:val="28"/>
              </w:rPr>
            </w:pPr>
            <w:r>
              <w:rPr>
                <w:sz w:val="28"/>
                <w:szCs w:val="28"/>
              </w:rPr>
              <w:t>М.П.</w:t>
            </w:r>
          </w:p>
        </w:tc>
      </w:tr>
    </w:tbl>
    <w:p w14:paraId="7150D06C" w14:textId="77777777" w:rsidR="00906B6E" w:rsidRPr="00906B6E" w:rsidRDefault="00906B6E" w:rsidP="00153AF7">
      <w:pPr>
        <w:spacing w:after="0" w:line="240" w:lineRule="auto"/>
        <w:jc w:val="both"/>
        <w:rPr>
          <w:sz w:val="28"/>
          <w:szCs w:val="28"/>
        </w:rPr>
      </w:pPr>
    </w:p>
    <w:sectPr w:rsidR="00906B6E" w:rsidRPr="00906B6E" w:rsidSect="00F35358">
      <w:headerReference w:type="default" r:id="rId9"/>
      <w:pgSz w:w="11900" w:h="16840"/>
      <w:pgMar w:top="700" w:right="520" w:bottom="880" w:left="993" w:header="0"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6D670F" w14:textId="77777777" w:rsidR="00A51852" w:rsidRDefault="00A51852">
      <w:pPr>
        <w:spacing w:after="0" w:line="240" w:lineRule="auto"/>
      </w:pPr>
      <w:r>
        <w:separator/>
      </w:r>
    </w:p>
  </w:endnote>
  <w:endnote w:type="continuationSeparator" w:id="0">
    <w:p w14:paraId="62C4D658" w14:textId="77777777" w:rsidR="00A51852" w:rsidRDefault="00A51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8BC4BD" w14:textId="77777777" w:rsidR="00A51852" w:rsidRDefault="00A51852">
      <w:pPr>
        <w:spacing w:after="0" w:line="240" w:lineRule="auto"/>
      </w:pPr>
      <w:r>
        <w:separator/>
      </w:r>
    </w:p>
  </w:footnote>
  <w:footnote w:type="continuationSeparator" w:id="0">
    <w:p w14:paraId="5452860C" w14:textId="77777777" w:rsidR="00A51852" w:rsidRDefault="00A518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9AAC7" w14:textId="77777777" w:rsidR="00930D13" w:rsidRDefault="00930D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05106" w14:textId="77777777" w:rsidR="00930D13" w:rsidRDefault="00930D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2F241CF"/>
    <w:multiLevelType w:val="multilevel"/>
    <w:tmpl w:val="5ECAD8C0"/>
    <w:lvl w:ilvl="0">
      <w:start w:val="5"/>
      <w:numFmt w:val="decimal"/>
      <w:lvlText w:val="%1"/>
      <w:lvlJc w:val="left"/>
      <w:pPr>
        <w:tabs>
          <w:tab w:val="num" w:pos="0"/>
        </w:tabs>
        <w:ind w:left="580" w:hanging="420"/>
      </w:pPr>
      <w:rPr>
        <w:rFonts w:hint="default"/>
      </w:rPr>
    </w:lvl>
    <w:lvl w:ilvl="1">
      <w:start w:val="1"/>
      <w:numFmt w:val="decimal"/>
      <w:lvlText w:val="%1.%2"/>
      <w:lvlJc w:val="left"/>
      <w:pPr>
        <w:tabs>
          <w:tab w:val="num" w:pos="0"/>
        </w:tabs>
        <w:ind w:left="580" w:hanging="420"/>
      </w:pPr>
      <w:rPr>
        <w:rFonts w:ascii="Times New Roman" w:hAnsi="Times New Roman" w:cs="Times New Roman" w:hint="default"/>
      </w:rPr>
    </w:lvl>
    <w:lvl w:ilvl="2">
      <w:start w:val="1"/>
      <w:numFmt w:val="decimal"/>
      <w:lvlText w:val="%1.%2.%3"/>
      <w:lvlJc w:val="left"/>
      <w:pPr>
        <w:tabs>
          <w:tab w:val="num" w:pos="0"/>
        </w:tabs>
        <w:ind w:left="160" w:hanging="642"/>
      </w:pPr>
      <w:rPr>
        <w:rFonts w:ascii="Times New Roman" w:hAnsi="Times New Roman" w:cs="Times New Roman" w:hint="default"/>
      </w:rPr>
    </w:lvl>
    <w:lvl w:ilvl="3">
      <w:start w:val="1"/>
      <w:numFmt w:val="bullet"/>
      <w:lvlText w:val="•"/>
      <w:lvlJc w:val="left"/>
      <w:pPr>
        <w:tabs>
          <w:tab w:val="num" w:pos="0"/>
        </w:tabs>
        <w:ind w:left="2140" w:hanging="642"/>
      </w:pPr>
      <w:rPr>
        <w:rFonts w:hint="default"/>
      </w:rPr>
    </w:lvl>
    <w:lvl w:ilvl="4">
      <w:start w:val="1"/>
      <w:numFmt w:val="bullet"/>
      <w:lvlText w:val="•"/>
      <w:lvlJc w:val="left"/>
      <w:pPr>
        <w:tabs>
          <w:tab w:val="num" w:pos="0"/>
        </w:tabs>
        <w:ind w:left="3380" w:hanging="642"/>
      </w:pPr>
      <w:rPr>
        <w:rFonts w:hint="default"/>
      </w:rPr>
    </w:lvl>
    <w:lvl w:ilvl="5">
      <w:start w:val="1"/>
      <w:numFmt w:val="bullet"/>
      <w:lvlText w:val="•"/>
      <w:lvlJc w:val="left"/>
      <w:pPr>
        <w:tabs>
          <w:tab w:val="num" w:pos="0"/>
        </w:tabs>
        <w:ind w:left="4620" w:hanging="642"/>
      </w:pPr>
      <w:rPr>
        <w:rFonts w:hint="default"/>
      </w:rPr>
    </w:lvl>
    <w:lvl w:ilvl="6">
      <w:start w:val="1"/>
      <w:numFmt w:val="bullet"/>
      <w:lvlText w:val="•"/>
      <w:lvlJc w:val="left"/>
      <w:pPr>
        <w:tabs>
          <w:tab w:val="num" w:pos="0"/>
        </w:tabs>
        <w:ind w:left="5860" w:hanging="642"/>
      </w:pPr>
      <w:rPr>
        <w:rFonts w:hint="default"/>
      </w:rPr>
    </w:lvl>
    <w:lvl w:ilvl="7">
      <w:start w:val="1"/>
      <w:numFmt w:val="bullet"/>
      <w:lvlText w:val="•"/>
      <w:lvlJc w:val="left"/>
      <w:pPr>
        <w:tabs>
          <w:tab w:val="num" w:pos="0"/>
        </w:tabs>
        <w:ind w:left="7100" w:hanging="642"/>
      </w:pPr>
      <w:rPr>
        <w:rFonts w:hint="default"/>
      </w:rPr>
    </w:lvl>
    <w:lvl w:ilvl="8">
      <w:start w:val="1"/>
      <w:numFmt w:val="bullet"/>
      <w:lvlText w:val="•"/>
      <w:lvlJc w:val="left"/>
      <w:pPr>
        <w:tabs>
          <w:tab w:val="num" w:pos="0"/>
        </w:tabs>
        <w:ind w:left="8340" w:hanging="642"/>
      </w:pPr>
      <w:rPr>
        <w:rFonts w:hint="default"/>
      </w:rPr>
    </w:lvl>
  </w:abstractNum>
  <w:abstractNum w:abstractNumId="1" w15:restartNumberingAfterBreak="0">
    <w:nsid w:val="85962B99"/>
    <w:multiLevelType w:val="multilevel"/>
    <w:tmpl w:val="1BBE8A3E"/>
    <w:lvl w:ilvl="0">
      <w:start w:val="10"/>
      <w:numFmt w:val="decimal"/>
      <w:lvlText w:val="%1"/>
      <w:lvlJc w:val="left"/>
      <w:pPr>
        <w:tabs>
          <w:tab w:val="num" w:pos="0"/>
        </w:tabs>
        <w:ind w:left="160" w:hanging="689"/>
      </w:pPr>
      <w:rPr>
        <w:rFonts w:hint="default"/>
      </w:rPr>
    </w:lvl>
    <w:lvl w:ilvl="1">
      <w:start w:val="1"/>
      <w:numFmt w:val="decimal"/>
      <w:lvlText w:val="%1.%2"/>
      <w:lvlJc w:val="left"/>
      <w:pPr>
        <w:tabs>
          <w:tab w:val="num" w:pos="0"/>
        </w:tabs>
        <w:ind w:left="160" w:hanging="689"/>
      </w:pPr>
      <w:rPr>
        <w:rFonts w:ascii="Times New Roman" w:hAnsi="Times New Roman" w:cs="Times New Roman" w:hint="default"/>
      </w:rPr>
    </w:lvl>
    <w:lvl w:ilvl="2">
      <w:start w:val="1"/>
      <w:numFmt w:val="bullet"/>
      <w:lvlText w:val="•"/>
      <w:lvlJc w:val="left"/>
      <w:pPr>
        <w:tabs>
          <w:tab w:val="num" w:pos="0"/>
        </w:tabs>
        <w:ind w:left="2292" w:hanging="689"/>
      </w:pPr>
      <w:rPr>
        <w:rFonts w:hint="default"/>
      </w:rPr>
    </w:lvl>
    <w:lvl w:ilvl="3">
      <w:start w:val="1"/>
      <w:numFmt w:val="bullet"/>
      <w:lvlText w:val="•"/>
      <w:lvlJc w:val="left"/>
      <w:pPr>
        <w:tabs>
          <w:tab w:val="num" w:pos="0"/>
        </w:tabs>
        <w:ind w:left="3358" w:hanging="689"/>
      </w:pPr>
      <w:rPr>
        <w:rFonts w:hint="default"/>
      </w:rPr>
    </w:lvl>
    <w:lvl w:ilvl="4">
      <w:start w:val="1"/>
      <w:numFmt w:val="bullet"/>
      <w:lvlText w:val="•"/>
      <w:lvlJc w:val="left"/>
      <w:pPr>
        <w:tabs>
          <w:tab w:val="num" w:pos="0"/>
        </w:tabs>
        <w:ind w:left="4424" w:hanging="689"/>
      </w:pPr>
      <w:rPr>
        <w:rFonts w:hint="default"/>
      </w:rPr>
    </w:lvl>
    <w:lvl w:ilvl="5">
      <w:start w:val="1"/>
      <w:numFmt w:val="bullet"/>
      <w:lvlText w:val="•"/>
      <w:lvlJc w:val="left"/>
      <w:pPr>
        <w:tabs>
          <w:tab w:val="num" w:pos="0"/>
        </w:tabs>
        <w:ind w:left="5490" w:hanging="689"/>
      </w:pPr>
      <w:rPr>
        <w:rFonts w:hint="default"/>
      </w:rPr>
    </w:lvl>
    <w:lvl w:ilvl="6">
      <w:start w:val="1"/>
      <w:numFmt w:val="bullet"/>
      <w:lvlText w:val="•"/>
      <w:lvlJc w:val="left"/>
      <w:pPr>
        <w:tabs>
          <w:tab w:val="num" w:pos="0"/>
        </w:tabs>
        <w:ind w:left="6556" w:hanging="689"/>
      </w:pPr>
      <w:rPr>
        <w:rFonts w:hint="default"/>
      </w:rPr>
    </w:lvl>
    <w:lvl w:ilvl="7">
      <w:start w:val="1"/>
      <w:numFmt w:val="bullet"/>
      <w:lvlText w:val="•"/>
      <w:lvlJc w:val="left"/>
      <w:pPr>
        <w:tabs>
          <w:tab w:val="num" w:pos="0"/>
        </w:tabs>
        <w:ind w:left="7622" w:hanging="689"/>
      </w:pPr>
      <w:rPr>
        <w:rFonts w:hint="default"/>
      </w:rPr>
    </w:lvl>
    <w:lvl w:ilvl="8">
      <w:start w:val="1"/>
      <w:numFmt w:val="bullet"/>
      <w:lvlText w:val="•"/>
      <w:lvlJc w:val="left"/>
      <w:pPr>
        <w:tabs>
          <w:tab w:val="num" w:pos="0"/>
        </w:tabs>
        <w:ind w:left="8688" w:hanging="689"/>
      </w:pPr>
      <w:rPr>
        <w:rFonts w:hint="default"/>
      </w:rPr>
    </w:lvl>
  </w:abstractNum>
  <w:abstractNum w:abstractNumId="2" w15:restartNumberingAfterBreak="0">
    <w:nsid w:val="8C583FD8"/>
    <w:multiLevelType w:val="multilevel"/>
    <w:tmpl w:val="998AE34E"/>
    <w:lvl w:ilvl="0">
      <w:start w:val="1"/>
      <w:numFmt w:val="decimal"/>
      <w:lvlText w:val="%1"/>
      <w:lvlJc w:val="left"/>
      <w:pPr>
        <w:tabs>
          <w:tab w:val="num" w:pos="0"/>
        </w:tabs>
        <w:ind w:left="160" w:hanging="433"/>
      </w:pPr>
      <w:rPr>
        <w:rFonts w:hint="default"/>
      </w:rPr>
    </w:lvl>
    <w:lvl w:ilvl="1">
      <w:start w:val="1"/>
      <w:numFmt w:val="decimal"/>
      <w:lvlText w:val="%1.%2"/>
      <w:lvlJc w:val="left"/>
      <w:pPr>
        <w:tabs>
          <w:tab w:val="num" w:pos="0"/>
        </w:tabs>
        <w:ind w:left="160" w:hanging="433"/>
      </w:pPr>
      <w:rPr>
        <w:rFonts w:ascii="Times New Roman" w:hAnsi="Times New Roman" w:cs="Times New Roman" w:hint="default"/>
      </w:rPr>
    </w:lvl>
    <w:lvl w:ilvl="2">
      <w:start w:val="1"/>
      <w:numFmt w:val="bullet"/>
      <w:lvlText w:val="•"/>
      <w:lvlJc w:val="left"/>
      <w:pPr>
        <w:tabs>
          <w:tab w:val="num" w:pos="0"/>
        </w:tabs>
        <w:ind w:left="2292" w:hanging="433"/>
      </w:pPr>
      <w:rPr>
        <w:rFonts w:hint="default"/>
      </w:rPr>
    </w:lvl>
    <w:lvl w:ilvl="3">
      <w:start w:val="1"/>
      <w:numFmt w:val="bullet"/>
      <w:lvlText w:val="•"/>
      <w:lvlJc w:val="left"/>
      <w:pPr>
        <w:tabs>
          <w:tab w:val="num" w:pos="0"/>
        </w:tabs>
        <w:ind w:left="3358" w:hanging="433"/>
      </w:pPr>
      <w:rPr>
        <w:rFonts w:hint="default"/>
      </w:rPr>
    </w:lvl>
    <w:lvl w:ilvl="4">
      <w:start w:val="1"/>
      <w:numFmt w:val="bullet"/>
      <w:lvlText w:val="•"/>
      <w:lvlJc w:val="left"/>
      <w:pPr>
        <w:tabs>
          <w:tab w:val="num" w:pos="0"/>
        </w:tabs>
        <w:ind w:left="4424" w:hanging="433"/>
      </w:pPr>
      <w:rPr>
        <w:rFonts w:hint="default"/>
      </w:rPr>
    </w:lvl>
    <w:lvl w:ilvl="5">
      <w:start w:val="1"/>
      <w:numFmt w:val="bullet"/>
      <w:lvlText w:val="•"/>
      <w:lvlJc w:val="left"/>
      <w:pPr>
        <w:tabs>
          <w:tab w:val="num" w:pos="0"/>
        </w:tabs>
        <w:ind w:left="5490" w:hanging="433"/>
      </w:pPr>
      <w:rPr>
        <w:rFonts w:hint="default"/>
      </w:rPr>
    </w:lvl>
    <w:lvl w:ilvl="6">
      <w:start w:val="1"/>
      <w:numFmt w:val="bullet"/>
      <w:lvlText w:val="•"/>
      <w:lvlJc w:val="left"/>
      <w:pPr>
        <w:tabs>
          <w:tab w:val="num" w:pos="0"/>
        </w:tabs>
        <w:ind w:left="6556" w:hanging="433"/>
      </w:pPr>
      <w:rPr>
        <w:rFonts w:hint="default"/>
      </w:rPr>
    </w:lvl>
    <w:lvl w:ilvl="7">
      <w:start w:val="1"/>
      <w:numFmt w:val="bullet"/>
      <w:lvlText w:val="•"/>
      <w:lvlJc w:val="left"/>
      <w:pPr>
        <w:tabs>
          <w:tab w:val="num" w:pos="0"/>
        </w:tabs>
        <w:ind w:left="7622" w:hanging="433"/>
      </w:pPr>
      <w:rPr>
        <w:rFonts w:hint="default"/>
      </w:rPr>
    </w:lvl>
    <w:lvl w:ilvl="8">
      <w:start w:val="1"/>
      <w:numFmt w:val="bullet"/>
      <w:lvlText w:val="•"/>
      <w:lvlJc w:val="left"/>
      <w:pPr>
        <w:tabs>
          <w:tab w:val="num" w:pos="0"/>
        </w:tabs>
        <w:ind w:left="8688" w:hanging="433"/>
      </w:pPr>
      <w:rPr>
        <w:rFonts w:hint="default"/>
      </w:rPr>
    </w:lvl>
  </w:abstractNum>
  <w:abstractNum w:abstractNumId="3" w15:restartNumberingAfterBreak="0">
    <w:nsid w:val="ABE2FA48"/>
    <w:multiLevelType w:val="hybridMultilevel"/>
    <w:tmpl w:val="335CBC44"/>
    <w:lvl w:ilvl="0" w:tplc="2C449D02">
      <w:start w:val="1"/>
      <w:numFmt w:val="bullet"/>
      <w:lvlText w:val="-"/>
      <w:lvlJc w:val="left"/>
      <w:pPr>
        <w:tabs>
          <w:tab w:val="num" w:pos="0"/>
        </w:tabs>
        <w:ind w:left="160" w:hanging="190"/>
      </w:pPr>
      <w:rPr>
        <w:rFonts w:ascii="Times New Roman" w:hAnsi="Times New Roman" w:cs="Times New Roman" w:hint="default"/>
      </w:rPr>
    </w:lvl>
    <w:lvl w:ilvl="1" w:tplc="CF488DCE">
      <w:start w:val="1"/>
      <w:numFmt w:val="bullet"/>
      <w:lvlText w:val="•"/>
      <w:lvlJc w:val="left"/>
      <w:pPr>
        <w:tabs>
          <w:tab w:val="num" w:pos="0"/>
        </w:tabs>
        <w:ind w:left="1226" w:hanging="190"/>
      </w:pPr>
      <w:rPr>
        <w:rFonts w:hint="default"/>
      </w:rPr>
    </w:lvl>
    <w:lvl w:ilvl="2" w:tplc="84342382">
      <w:start w:val="1"/>
      <w:numFmt w:val="bullet"/>
      <w:lvlText w:val="•"/>
      <w:lvlJc w:val="left"/>
      <w:pPr>
        <w:tabs>
          <w:tab w:val="num" w:pos="0"/>
        </w:tabs>
        <w:ind w:left="2292" w:hanging="190"/>
      </w:pPr>
      <w:rPr>
        <w:rFonts w:hint="default"/>
      </w:rPr>
    </w:lvl>
    <w:lvl w:ilvl="3" w:tplc="AF82C5A0">
      <w:start w:val="1"/>
      <w:numFmt w:val="bullet"/>
      <w:lvlText w:val="•"/>
      <w:lvlJc w:val="left"/>
      <w:pPr>
        <w:tabs>
          <w:tab w:val="num" w:pos="0"/>
        </w:tabs>
        <w:ind w:left="3358" w:hanging="190"/>
      </w:pPr>
      <w:rPr>
        <w:rFonts w:hint="default"/>
      </w:rPr>
    </w:lvl>
    <w:lvl w:ilvl="4" w:tplc="10B2E0FE">
      <w:start w:val="1"/>
      <w:numFmt w:val="bullet"/>
      <w:lvlText w:val="•"/>
      <w:lvlJc w:val="left"/>
      <w:pPr>
        <w:tabs>
          <w:tab w:val="num" w:pos="0"/>
        </w:tabs>
        <w:ind w:left="4424" w:hanging="190"/>
      </w:pPr>
      <w:rPr>
        <w:rFonts w:hint="default"/>
      </w:rPr>
    </w:lvl>
    <w:lvl w:ilvl="5" w:tplc="0FC0842E">
      <w:start w:val="1"/>
      <w:numFmt w:val="bullet"/>
      <w:lvlText w:val="•"/>
      <w:lvlJc w:val="left"/>
      <w:pPr>
        <w:tabs>
          <w:tab w:val="num" w:pos="0"/>
        </w:tabs>
        <w:ind w:left="5490" w:hanging="190"/>
      </w:pPr>
      <w:rPr>
        <w:rFonts w:hint="default"/>
      </w:rPr>
    </w:lvl>
    <w:lvl w:ilvl="6" w:tplc="714021CA">
      <w:start w:val="1"/>
      <w:numFmt w:val="bullet"/>
      <w:lvlText w:val="•"/>
      <w:lvlJc w:val="left"/>
      <w:pPr>
        <w:tabs>
          <w:tab w:val="num" w:pos="0"/>
        </w:tabs>
        <w:ind w:left="6556" w:hanging="190"/>
      </w:pPr>
      <w:rPr>
        <w:rFonts w:hint="default"/>
      </w:rPr>
    </w:lvl>
    <w:lvl w:ilvl="7" w:tplc="A5BA6DC4">
      <w:start w:val="1"/>
      <w:numFmt w:val="bullet"/>
      <w:lvlText w:val="•"/>
      <w:lvlJc w:val="left"/>
      <w:pPr>
        <w:tabs>
          <w:tab w:val="num" w:pos="0"/>
        </w:tabs>
        <w:ind w:left="7622" w:hanging="190"/>
      </w:pPr>
      <w:rPr>
        <w:rFonts w:hint="default"/>
      </w:rPr>
    </w:lvl>
    <w:lvl w:ilvl="8" w:tplc="75A23956">
      <w:start w:val="1"/>
      <w:numFmt w:val="bullet"/>
      <w:lvlText w:val="•"/>
      <w:lvlJc w:val="left"/>
      <w:pPr>
        <w:tabs>
          <w:tab w:val="num" w:pos="0"/>
        </w:tabs>
        <w:ind w:left="8688" w:hanging="190"/>
      </w:pPr>
      <w:rPr>
        <w:rFonts w:hint="default"/>
      </w:rPr>
    </w:lvl>
  </w:abstractNum>
  <w:abstractNum w:abstractNumId="4" w15:restartNumberingAfterBreak="0">
    <w:nsid w:val="B3C014BE"/>
    <w:multiLevelType w:val="multilevel"/>
    <w:tmpl w:val="6D26A812"/>
    <w:lvl w:ilvl="0">
      <w:start w:val="6"/>
      <w:numFmt w:val="decimal"/>
      <w:lvlText w:val="%1"/>
      <w:lvlJc w:val="left"/>
      <w:pPr>
        <w:tabs>
          <w:tab w:val="num" w:pos="0"/>
        </w:tabs>
        <w:ind w:left="160" w:hanging="482"/>
      </w:pPr>
      <w:rPr>
        <w:rFonts w:hint="default"/>
      </w:rPr>
    </w:lvl>
    <w:lvl w:ilvl="1">
      <w:start w:val="1"/>
      <w:numFmt w:val="decimal"/>
      <w:lvlText w:val="%1.%2"/>
      <w:lvlJc w:val="left"/>
      <w:pPr>
        <w:tabs>
          <w:tab w:val="num" w:pos="0"/>
        </w:tabs>
        <w:ind w:left="160" w:hanging="482"/>
      </w:pPr>
      <w:rPr>
        <w:rFonts w:ascii="Times New Roman" w:hAnsi="Times New Roman" w:cs="Times New Roman" w:hint="default"/>
      </w:rPr>
    </w:lvl>
    <w:lvl w:ilvl="2">
      <w:start w:val="1"/>
      <w:numFmt w:val="bullet"/>
      <w:lvlText w:val="•"/>
      <w:lvlJc w:val="left"/>
      <w:pPr>
        <w:tabs>
          <w:tab w:val="num" w:pos="0"/>
        </w:tabs>
        <w:ind w:left="2292" w:hanging="482"/>
      </w:pPr>
      <w:rPr>
        <w:rFonts w:hint="default"/>
      </w:rPr>
    </w:lvl>
    <w:lvl w:ilvl="3">
      <w:start w:val="1"/>
      <w:numFmt w:val="bullet"/>
      <w:lvlText w:val="•"/>
      <w:lvlJc w:val="left"/>
      <w:pPr>
        <w:tabs>
          <w:tab w:val="num" w:pos="0"/>
        </w:tabs>
        <w:ind w:left="3358" w:hanging="482"/>
      </w:pPr>
      <w:rPr>
        <w:rFonts w:hint="default"/>
      </w:rPr>
    </w:lvl>
    <w:lvl w:ilvl="4">
      <w:start w:val="1"/>
      <w:numFmt w:val="bullet"/>
      <w:lvlText w:val="•"/>
      <w:lvlJc w:val="left"/>
      <w:pPr>
        <w:tabs>
          <w:tab w:val="num" w:pos="0"/>
        </w:tabs>
        <w:ind w:left="4424" w:hanging="482"/>
      </w:pPr>
      <w:rPr>
        <w:rFonts w:hint="default"/>
      </w:rPr>
    </w:lvl>
    <w:lvl w:ilvl="5">
      <w:start w:val="1"/>
      <w:numFmt w:val="bullet"/>
      <w:lvlText w:val="•"/>
      <w:lvlJc w:val="left"/>
      <w:pPr>
        <w:tabs>
          <w:tab w:val="num" w:pos="0"/>
        </w:tabs>
        <w:ind w:left="5490" w:hanging="482"/>
      </w:pPr>
      <w:rPr>
        <w:rFonts w:hint="default"/>
      </w:rPr>
    </w:lvl>
    <w:lvl w:ilvl="6">
      <w:start w:val="1"/>
      <w:numFmt w:val="bullet"/>
      <w:lvlText w:val="•"/>
      <w:lvlJc w:val="left"/>
      <w:pPr>
        <w:tabs>
          <w:tab w:val="num" w:pos="0"/>
        </w:tabs>
        <w:ind w:left="6556" w:hanging="482"/>
      </w:pPr>
      <w:rPr>
        <w:rFonts w:hint="default"/>
      </w:rPr>
    </w:lvl>
    <w:lvl w:ilvl="7">
      <w:start w:val="1"/>
      <w:numFmt w:val="bullet"/>
      <w:lvlText w:val="•"/>
      <w:lvlJc w:val="left"/>
      <w:pPr>
        <w:tabs>
          <w:tab w:val="num" w:pos="0"/>
        </w:tabs>
        <w:ind w:left="7622" w:hanging="482"/>
      </w:pPr>
      <w:rPr>
        <w:rFonts w:hint="default"/>
      </w:rPr>
    </w:lvl>
    <w:lvl w:ilvl="8">
      <w:start w:val="1"/>
      <w:numFmt w:val="bullet"/>
      <w:lvlText w:val="•"/>
      <w:lvlJc w:val="left"/>
      <w:pPr>
        <w:tabs>
          <w:tab w:val="num" w:pos="0"/>
        </w:tabs>
        <w:ind w:left="8688" w:hanging="482"/>
      </w:pPr>
      <w:rPr>
        <w:rFonts w:hint="default"/>
      </w:rPr>
    </w:lvl>
  </w:abstractNum>
  <w:abstractNum w:abstractNumId="5" w15:restartNumberingAfterBreak="0">
    <w:nsid w:val="BCA6E578"/>
    <w:multiLevelType w:val="hybridMultilevel"/>
    <w:tmpl w:val="0F5A5F10"/>
    <w:lvl w:ilvl="0" w:tplc="7E2CDAFC">
      <w:start w:val="1"/>
      <w:numFmt w:val="bullet"/>
      <w:lvlText w:val="●"/>
      <w:lvlJc w:val="left"/>
      <w:pPr>
        <w:tabs>
          <w:tab w:val="num" w:pos="0"/>
        </w:tabs>
        <w:ind w:left="555" w:hanging="155"/>
      </w:pPr>
      <w:rPr>
        <w:rFonts w:ascii="Times New Roman" w:hAnsi="Times New Roman" w:cs="Times New Roman" w:hint="default"/>
      </w:rPr>
    </w:lvl>
    <w:lvl w:ilvl="1" w:tplc="4AD89EEE">
      <w:start w:val="1"/>
      <w:numFmt w:val="bullet"/>
      <w:lvlText w:val="•"/>
      <w:lvlJc w:val="left"/>
      <w:pPr>
        <w:tabs>
          <w:tab w:val="num" w:pos="0"/>
        </w:tabs>
        <w:ind w:left="1574" w:hanging="155"/>
      </w:pPr>
      <w:rPr>
        <w:rFonts w:hint="default"/>
      </w:rPr>
    </w:lvl>
    <w:lvl w:ilvl="2" w:tplc="BF163E10">
      <w:start w:val="1"/>
      <w:numFmt w:val="bullet"/>
      <w:lvlText w:val="•"/>
      <w:lvlJc w:val="left"/>
      <w:pPr>
        <w:tabs>
          <w:tab w:val="num" w:pos="0"/>
        </w:tabs>
        <w:ind w:left="2588" w:hanging="155"/>
      </w:pPr>
      <w:rPr>
        <w:rFonts w:hint="default"/>
      </w:rPr>
    </w:lvl>
    <w:lvl w:ilvl="3" w:tplc="72FA4924">
      <w:start w:val="1"/>
      <w:numFmt w:val="bullet"/>
      <w:lvlText w:val="•"/>
      <w:lvlJc w:val="left"/>
      <w:pPr>
        <w:tabs>
          <w:tab w:val="num" w:pos="0"/>
        </w:tabs>
        <w:ind w:left="3602" w:hanging="155"/>
      </w:pPr>
      <w:rPr>
        <w:rFonts w:hint="default"/>
      </w:rPr>
    </w:lvl>
    <w:lvl w:ilvl="4" w:tplc="54664F1E">
      <w:start w:val="1"/>
      <w:numFmt w:val="bullet"/>
      <w:lvlText w:val="•"/>
      <w:lvlJc w:val="left"/>
      <w:pPr>
        <w:tabs>
          <w:tab w:val="num" w:pos="0"/>
        </w:tabs>
        <w:ind w:left="4616" w:hanging="155"/>
      </w:pPr>
      <w:rPr>
        <w:rFonts w:hint="default"/>
      </w:rPr>
    </w:lvl>
    <w:lvl w:ilvl="5" w:tplc="C61254C6">
      <w:start w:val="1"/>
      <w:numFmt w:val="bullet"/>
      <w:lvlText w:val="•"/>
      <w:lvlJc w:val="left"/>
      <w:pPr>
        <w:tabs>
          <w:tab w:val="num" w:pos="0"/>
        </w:tabs>
        <w:ind w:left="5630" w:hanging="155"/>
      </w:pPr>
      <w:rPr>
        <w:rFonts w:hint="default"/>
      </w:rPr>
    </w:lvl>
    <w:lvl w:ilvl="6" w:tplc="9B06B62E">
      <w:start w:val="1"/>
      <w:numFmt w:val="bullet"/>
      <w:lvlText w:val="•"/>
      <w:lvlJc w:val="left"/>
      <w:pPr>
        <w:tabs>
          <w:tab w:val="num" w:pos="0"/>
        </w:tabs>
        <w:ind w:left="6644" w:hanging="155"/>
      </w:pPr>
      <w:rPr>
        <w:rFonts w:hint="default"/>
      </w:rPr>
    </w:lvl>
    <w:lvl w:ilvl="7" w:tplc="7C1019AC">
      <w:start w:val="1"/>
      <w:numFmt w:val="bullet"/>
      <w:lvlText w:val="•"/>
      <w:lvlJc w:val="left"/>
      <w:pPr>
        <w:tabs>
          <w:tab w:val="num" w:pos="0"/>
        </w:tabs>
        <w:ind w:left="7658" w:hanging="155"/>
      </w:pPr>
      <w:rPr>
        <w:rFonts w:hint="default"/>
      </w:rPr>
    </w:lvl>
    <w:lvl w:ilvl="8" w:tplc="4FCE277A">
      <w:start w:val="1"/>
      <w:numFmt w:val="bullet"/>
      <w:lvlText w:val="•"/>
      <w:lvlJc w:val="left"/>
      <w:pPr>
        <w:tabs>
          <w:tab w:val="num" w:pos="0"/>
        </w:tabs>
        <w:ind w:left="8672" w:hanging="155"/>
      </w:pPr>
      <w:rPr>
        <w:rFonts w:hint="default"/>
      </w:rPr>
    </w:lvl>
  </w:abstractNum>
  <w:abstractNum w:abstractNumId="6" w15:restartNumberingAfterBreak="0">
    <w:nsid w:val="CE57A777"/>
    <w:multiLevelType w:val="multilevel"/>
    <w:tmpl w:val="B3BCD3DC"/>
    <w:lvl w:ilvl="0">
      <w:start w:val="3"/>
      <w:numFmt w:val="decimal"/>
      <w:lvlText w:val="%1"/>
      <w:lvlJc w:val="left"/>
      <w:pPr>
        <w:tabs>
          <w:tab w:val="num" w:pos="0"/>
        </w:tabs>
        <w:ind w:left="100" w:hanging="386"/>
      </w:pPr>
      <w:rPr>
        <w:rFonts w:hint="default"/>
      </w:rPr>
    </w:lvl>
    <w:lvl w:ilvl="1">
      <w:start w:val="6"/>
      <w:numFmt w:val="decimal"/>
      <w:lvlText w:val="%1.%2"/>
      <w:lvlJc w:val="left"/>
      <w:pPr>
        <w:tabs>
          <w:tab w:val="num" w:pos="0"/>
        </w:tabs>
        <w:ind w:left="100" w:hanging="386"/>
      </w:pPr>
      <w:rPr>
        <w:rFonts w:ascii="Times New Roman" w:hAnsi="Times New Roman" w:cs="Times New Roman" w:hint="default"/>
      </w:rPr>
    </w:lvl>
    <w:lvl w:ilvl="2">
      <w:start w:val="1"/>
      <w:numFmt w:val="bullet"/>
      <w:lvlText w:val="•"/>
      <w:lvlJc w:val="left"/>
      <w:pPr>
        <w:tabs>
          <w:tab w:val="num" w:pos="0"/>
        </w:tabs>
        <w:ind w:left="2220" w:hanging="386"/>
      </w:pPr>
      <w:rPr>
        <w:rFonts w:hint="default"/>
      </w:rPr>
    </w:lvl>
    <w:lvl w:ilvl="3">
      <w:start w:val="1"/>
      <w:numFmt w:val="bullet"/>
      <w:lvlText w:val="•"/>
      <w:lvlJc w:val="left"/>
      <w:pPr>
        <w:tabs>
          <w:tab w:val="num" w:pos="0"/>
        </w:tabs>
        <w:ind w:left="3280" w:hanging="386"/>
      </w:pPr>
      <w:rPr>
        <w:rFonts w:hint="default"/>
      </w:rPr>
    </w:lvl>
    <w:lvl w:ilvl="4">
      <w:start w:val="1"/>
      <w:numFmt w:val="bullet"/>
      <w:lvlText w:val="•"/>
      <w:lvlJc w:val="left"/>
      <w:pPr>
        <w:tabs>
          <w:tab w:val="num" w:pos="0"/>
        </w:tabs>
        <w:ind w:left="4340" w:hanging="386"/>
      </w:pPr>
      <w:rPr>
        <w:rFonts w:hint="default"/>
      </w:rPr>
    </w:lvl>
    <w:lvl w:ilvl="5">
      <w:start w:val="1"/>
      <w:numFmt w:val="bullet"/>
      <w:lvlText w:val="•"/>
      <w:lvlJc w:val="left"/>
      <w:pPr>
        <w:tabs>
          <w:tab w:val="num" w:pos="0"/>
        </w:tabs>
        <w:ind w:left="5400" w:hanging="386"/>
      </w:pPr>
      <w:rPr>
        <w:rFonts w:hint="default"/>
      </w:rPr>
    </w:lvl>
    <w:lvl w:ilvl="6">
      <w:start w:val="1"/>
      <w:numFmt w:val="bullet"/>
      <w:lvlText w:val="•"/>
      <w:lvlJc w:val="left"/>
      <w:pPr>
        <w:tabs>
          <w:tab w:val="num" w:pos="0"/>
        </w:tabs>
        <w:ind w:left="6460" w:hanging="386"/>
      </w:pPr>
      <w:rPr>
        <w:rFonts w:hint="default"/>
      </w:rPr>
    </w:lvl>
    <w:lvl w:ilvl="7">
      <w:start w:val="1"/>
      <w:numFmt w:val="bullet"/>
      <w:lvlText w:val="•"/>
      <w:lvlJc w:val="left"/>
      <w:pPr>
        <w:tabs>
          <w:tab w:val="num" w:pos="0"/>
        </w:tabs>
        <w:ind w:left="7520" w:hanging="386"/>
      </w:pPr>
      <w:rPr>
        <w:rFonts w:hint="default"/>
      </w:rPr>
    </w:lvl>
    <w:lvl w:ilvl="8">
      <w:start w:val="1"/>
      <w:numFmt w:val="bullet"/>
      <w:lvlText w:val="•"/>
      <w:lvlJc w:val="left"/>
      <w:pPr>
        <w:tabs>
          <w:tab w:val="num" w:pos="0"/>
        </w:tabs>
        <w:ind w:left="8580" w:hanging="386"/>
      </w:pPr>
      <w:rPr>
        <w:rFonts w:hint="default"/>
      </w:rPr>
    </w:lvl>
  </w:abstractNum>
  <w:abstractNum w:abstractNumId="7" w15:restartNumberingAfterBreak="0">
    <w:nsid w:val="D8AAD200"/>
    <w:multiLevelType w:val="multilevel"/>
    <w:tmpl w:val="FED6E5A8"/>
    <w:lvl w:ilvl="0">
      <w:start w:val="8"/>
      <w:numFmt w:val="decimal"/>
      <w:lvlText w:val="%1"/>
      <w:lvlJc w:val="left"/>
      <w:pPr>
        <w:tabs>
          <w:tab w:val="num" w:pos="0"/>
        </w:tabs>
        <w:ind w:left="160" w:hanging="536"/>
      </w:pPr>
      <w:rPr>
        <w:rFonts w:hint="default"/>
      </w:rPr>
    </w:lvl>
    <w:lvl w:ilvl="1">
      <w:start w:val="2"/>
      <w:numFmt w:val="decimal"/>
      <w:lvlText w:val="%1.%2"/>
      <w:lvlJc w:val="left"/>
      <w:pPr>
        <w:tabs>
          <w:tab w:val="num" w:pos="0"/>
        </w:tabs>
        <w:ind w:left="160" w:hanging="536"/>
      </w:pPr>
      <w:rPr>
        <w:rFonts w:ascii="Times New Roman" w:hAnsi="Times New Roman" w:cs="Times New Roman" w:hint="default"/>
      </w:rPr>
    </w:lvl>
    <w:lvl w:ilvl="2">
      <w:start w:val="1"/>
      <w:numFmt w:val="bullet"/>
      <w:lvlText w:val="•"/>
      <w:lvlJc w:val="left"/>
      <w:pPr>
        <w:tabs>
          <w:tab w:val="num" w:pos="0"/>
        </w:tabs>
        <w:ind w:left="2292" w:hanging="536"/>
      </w:pPr>
      <w:rPr>
        <w:rFonts w:hint="default"/>
      </w:rPr>
    </w:lvl>
    <w:lvl w:ilvl="3">
      <w:start w:val="1"/>
      <w:numFmt w:val="bullet"/>
      <w:lvlText w:val="•"/>
      <w:lvlJc w:val="left"/>
      <w:pPr>
        <w:tabs>
          <w:tab w:val="num" w:pos="0"/>
        </w:tabs>
        <w:ind w:left="3358" w:hanging="536"/>
      </w:pPr>
      <w:rPr>
        <w:rFonts w:hint="default"/>
      </w:rPr>
    </w:lvl>
    <w:lvl w:ilvl="4">
      <w:start w:val="1"/>
      <w:numFmt w:val="bullet"/>
      <w:lvlText w:val="•"/>
      <w:lvlJc w:val="left"/>
      <w:pPr>
        <w:tabs>
          <w:tab w:val="num" w:pos="0"/>
        </w:tabs>
        <w:ind w:left="4424" w:hanging="536"/>
      </w:pPr>
      <w:rPr>
        <w:rFonts w:hint="default"/>
      </w:rPr>
    </w:lvl>
    <w:lvl w:ilvl="5">
      <w:start w:val="1"/>
      <w:numFmt w:val="bullet"/>
      <w:lvlText w:val="•"/>
      <w:lvlJc w:val="left"/>
      <w:pPr>
        <w:tabs>
          <w:tab w:val="num" w:pos="0"/>
        </w:tabs>
        <w:ind w:left="5490" w:hanging="536"/>
      </w:pPr>
      <w:rPr>
        <w:rFonts w:hint="default"/>
      </w:rPr>
    </w:lvl>
    <w:lvl w:ilvl="6">
      <w:start w:val="1"/>
      <w:numFmt w:val="bullet"/>
      <w:lvlText w:val="•"/>
      <w:lvlJc w:val="left"/>
      <w:pPr>
        <w:tabs>
          <w:tab w:val="num" w:pos="0"/>
        </w:tabs>
        <w:ind w:left="6556" w:hanging="536"/>
      </w:pPr>
      <w:rPr>
        <w:rFonts w:hint="default"/>
      </w:rPr>
    </w:lvl>
    <w:lvl w:ilvl="7">
      <w:start w:val="1"/>
      <w:numFmt w:val="bullet"/>
      <w:lvlText w:val="•"/>
      <w:lvlJc w:val="left"/>
      <w:pPr>
        <w:tabs>
          <w:tab w:val="num" w:pos="0"/>
        </w:tabs>
        <w:ind w:left="7622" w:hanging="536"/>
      </w:pPr>
      <w:rPr>
        <w:rFonts w:hint="default"/>
      </w:rPr>
    </w:lvl>
    <w:lvl w:ilvl="8">
      <w:start w:val="1"/>
      <w:numFmt w:val="bullet"/>
      <w:lvlText w:val="•"/>
      <w:lvlJc w:val="left"/>
      <w:pPr>
        <w:tabs>
          <w:tab w:val="num" w:pos="0"/>
        </w:tabs>
        <w:ind w:left="8688" w:hanging="536"/>
      </w:pPr>
      <w:rPr>
        <w:rFonts w:hint="default"/>
      </w:rPr>
    </w:lvl>
  </w:abstractNum>
  <w:abstractNum w:abstractNumId="8" w15:restartNumberingAfterBreak="0">
    <w:nsid w:val="EC4EBD79"/>
    <w:multiLevelType w:val="hybridMultilevel"/>
    <w:tmpl w:val="B13CE59C"/>
    <w:lvl w:ilvl="0" w:tplc="3DCAFCE2">
      <w:start w:val="1"/>
      <w:numFmt w:val="bullet"/>
      <w:lvlText w:val="●"/>
      <w:lvlJc w:val="left"/>
      <w:pPr>
        <w:tabs>
          <w:tab w:val="num" w:pos="0"/>
        </w:tabs>
        <w:ind w:left="555" w:hanging="155"/>
      </w:pPr>
      <w:rPr>
        <w:rFonts w:ascii="Times New Roman" w:hAnsi="Times New Roman" w:cs="Times New Roman" w:hint="default"/>
      </w:rPr>
    </w:lvl>
    <w:lvl w:ilvl="1" w:tplc="3C804704">
      <w:start w:val="1"/>
      <w:numFmt w:val="bullet"/>
      <w:lvlText w:val="•"/>
      <w:lvlJc w:val="left"/>
      <w:pPr>
        <w:tabs>
          <w:tab w:val="num" w:pos="0"/>
        </w:tabs>
        <w:ind w:left="1574" w:hanging="155"/>
      </w:pPr>
      <w:rPr>
        <w:rFonts w:hint="default"/>
      </w:rPr>
    </w:lvl>
    <w:lvl w:ilvl="2" w:tplc="C7D27CE0">
      <w:start w:val="1"/>
      <w:numFmt w:val="bullet"/>
      <w:lvlText w:val="•"/>
      <w:lvlJc w:val="left"/>
      <w:pPr>
        <w:tabs>
          <w:tab w:val="num" w:pos="0"/>
        </w:tabs>
        <w:ind w:left="2588" w:hanging="155"/>
      </w:pPr>
      <w:rPr>
        <w:rFonts w:hint="default"/>
      </w:rPr>
    </w:lvl>
    <w:lvl w:ilvl="3" w:tplc="15B2A04E">
      <w:start w:val="1"/>
      <w:numFmt w:val="bullet"/>
      <w:lvlText w:val="•"/>
      <w:lvlJc w:val="left"/>
      <w:pPr>
        <w:tabs>
          <w:tab w:val="num" w:pos="0"/>
        </w:tabs>
        <w:ind w:left="3602" w:hanging="155"/>
      </w:pPr>
      <w:rPr>
        <w:rFonts w:hint="default"/>
      </w:rPr>
    </w:lvl>
    <w:lvl w:ilvl="4" w:tplc="448ACA78">
      <w:start w:val="1"/>
      <w:numFmt w:val="bullet"/>
      <w:lvlText w:val="•"/>
      <w:lvlJc w:val="left"/>
      <w:pPr>
        <w:tabs>
          <w:tab w:val="num" w:pos="0"/>
        </w:tabs>
        <w:ind w:left="4616" w:hanging="155"/>
      </w:pPr>
      <w:rPr>
        <w:rFonts w:hint="default"/>
      </w:rPr>
    </w:lvl>
    <w:lvl w:ilvl="5" w:tplc="13E23AD2">
      <w:start w:val="1"/>
      <w:numFmt w:val="bullet"/>
      <w:lvlText w:val="•"/>
      <w:lvlJc w:val="left"/>
      <w:pPr>
        <w:tabs>
          <w:tab w:val="num" w:pos="0"/>
        </w:tabs>
        <w:ind w:left="5630" w:hanging="155"/>
      </w:pPr>
      <w:rPr>
        <w:rFonts w:hint="default"/>
      </w:rPr>
    </w:lvl>
    <w:lvl w:ilvl="6" w:tplc="07661C3C">
      <w:start w:val="1"/>
      <w:numFmt w:val="bullet"/>
      <w:lvlText w:val="•"/>
      <w:lvlJc w:val="left"/>
      <w:pPr>
        <w:tabs>
          <w:tab w:val="num" w:pos="0"/>
        </w:tabs>
        <w:ind w:left="6644" w:hanging="155"/>
      </w:pPr>
      <w:rPr>
        <w:rFonts w:hint="default"/>
      </w:rPr>
    </w:lvl>
    <w:lvl w:ilvl="7" w:tplc="73D2BF26">
      <w:start w:val="1"/>
      <w:numFmt w:val="bullet"/>
      <w:lvlText w:val="•"/>
      <w:lvlJc w:val="left"/>
      <w:pPr>
        <w:tabs>
          <w:tab w:val="num" w:pos="0"/>
        </w:tabs>
        <w:ind w:left="7658" w:hanging="155"/>
      </w:pPr>
      <w:rPr>
        <w:rFonts w:hint="default"/>
      </w:rPr>
    </w:lvl>
    <w:lvl w:ilvl="8" w:tplc="9ABA6360">
      <w:start w:val="1"/>
      <w:numFmt w:val="bullet"/>
      <w:lvlText w:val="•"/>
      <w:lvlJc w:val="left"/>
      <w:pPr>
        <w:tabs>
          <w:tab w:val="num" w:pos="0"/>
        </w:tabs>
        <w:ind w:left="8672" w:hanging="155"/>
      </w:pPr>
      <w:rPr>
        <w:rFonts w:hint="default"/>
      </w:rPr>
    </w:lvl>
  </w:abstractNum>
  <w:abstractNum w:abstractNumId="9" w15:restartNumberingAfterBreak="0">
    <w:nsid w:val="F1E4261E"/>
    <w:multiLevelType w:val="multilevel"/>
    <w:tmpl w:val="2324731A"/>
    <w:lvl w:ilvl="0">
      <w:start w:val="2"/>
      <w:numFmt w:val="decimal"/>
      <w:lvlText w:val="%1"/>
      <w:lvlJc w:val="left"/>
      <w:pPr>
        <w:tabs>
          <w:tab w:val="num" w:pos="0"/>
        </w:tabs>
        <w:ind w:left="790" w:hanging="630"/>
      </w:pPr>
      <w:rPr>
        <w:rFonts w:hint="default"/>
      </w:rPr>
    </w:lvl>
    <w:lvl w:ilvl="1">
      <w:start w:val="5"/>
      <w:numFmt w:val="decimal"/>
      <w:lvlText w:val="%1.%2"/>
      <w:lvlJc w:val="left"/>
      <w:pPr>
        <w:tabs>
          <w:tab w:val="num" w:pos="0"/>
        </w:tabs>
        <w:ind w:left="790" w:hanging="630"/>
      </w:pPr>
      <w:rPr>
        <w:rFonts w:hint="default"/>
      </w:rPr>
    </w:lvl>
    <w:lvl w:ilvl="2">
      <w:start w:val="2"/>
      <w:numFmt w:val="decimal"/>
      <w:lvlText w:val="%1.%2.%3"/>
      <w:lvlJc w:val="left"/>
      <w:pPr>
        <w:tabs>
          <w:tab w:val="num" w:pos="0"/>
        </w:tabs>
        <w:ind w:left="790" w:hanging="630"/>
      </w:pPr>
      <w:rPr>
        <w:rFonts w:ascii="Times New Roman" w:hAnsi="Times New Roman" w:cs="Times New Roman" w:hint="default"/>
      </w:rPr>
    </w:lvl>
    <w:lvl w:ilvl="3">
      <w:start w:val="1"/>
      <w:numFmt w:val="bullet"/>
      <w:lvlText w:val="•"/>
      <w:lvlJc w:val="left"/>
      <w:pPr>
        <w:tabs>
          <w:tab w:val="num" w:pos="0"/>
        </w:tabs>
        <w:ind w:left="3806" w:hanging="630"/>
      </w:pPr>
      <w:rPr>
        <w:rFonts w:hint="default"/>
      </w:rPr>
    </w:lvl>
    <w:lvl w:ilvl="4">
      <w:start w:val="1"/>
      <w:numFmt w:val="bullet"/>
      <w:lvlText w:val="•"/>
      <w:lvlJc w:val="left"/>
      <w:pPr>
        <w:tabs>
          <w:tab w:val="num" w:pos="0"/>
        </w:tabs>
        <w:ind w:left="4808" w:hanging="630"/>
      </w:pPr>
      <w:rPr>
        <w:rFonts w:hint="default"/>
      </w:rPr>
    </w:lvl>
    <w:lvl w:ilvl="5">
      <w:start w:val="1"/>
      <w:numFmt w:val="bullet"/>
      <w:lvlText w:val="•"/>
      <w:lvlJc w:val="left"/>
      <w:pPr>
        <w:tabs>
          <w:tab w:val="num" w:pos="0"/>
        </w:tabs>
        <w:ind w:left="5810" w:hanging="630"/>
      </w:pPr>
      <w:rPr>
        <w:rFonts w:hint="default"/>
      </w:rPr>
    </w:lvl>
    <w:lvl w:ilvl="6">
      <w:start w:val="1"/>
      <w:numFmt w:val="bullet"/>
      <w:lvlText w:val="•"/>
      <w:lvlJc w:val="left"/>
      <w:pPr>
        <w:tabs>
          <w:tab w:val="num" w:pos="0"/>
        </w:tabs>
        <w:ind w:left="6812" w:hanging="630"/>
      </w:pPr>
      <w:rPr>
        <w:rFonts w:hint="default"/>
      </w:rPr>
    </w:lvl>
    <w:lvl w:ilvl="7">
      <w:start w:val="1"/>
      <w:numFmt w:val="bullet"/>
      <w:lvlText w:val="•"/>
      <w:lvlJc w:val="left"/>
      <w:pPr>
        <w:tabs>
          <w:tab w:val="num" w:pos="0"/>
        </w:tabs>
        <w:ind w:left="7814" w:hanging="630"/>
      </w:pPr>
      <w:rPr>
        <w:rFonts w:hint="default"/>
      </w:rPr>
    </w:lvl>
    <w:lvl w:ilvl="8">
      <w:start w:val="1"/>
      <w:numFmt w:val="bullet"/>
      <w:lvlText w:val="•"/>
      <w:lvlJc w:val="left"/>
      <w:pPr>
        <w:tabs>
          <w:tab w:val="num" w:pos="0"/>
        </w:tabs>
        <w:ind w:left="8816" w:hanging="630"/>
      </w:pPr>
      <w:rPr>
        <w:rFonts w:hint="default"/>
      </w:rPr>
    </w:lvl>
  </w:abstractNum>
  <w:abstractNum w:abstractNumId="10" w15:restartNumberingAfterBreak="0">
    <w:nsid w:val="F5F4CFFB"/>
    <w:multiLevelType w:val="multilevel"/>
    <w:tmpl w:val="0480ED84"/>
    <w:lvl w:ilvl="0">
      <w:start w:val="8"/>
      <w:numFmt w:val="decimal"/>
      <w:lvlText w:val="%1"/>
      <w:lvlJc w:val="left"/>
      <w:pPr>
        <w:tabs>
          <w:tab w:val="num" w:pos="0"/>
        </w:tabs>
        <w:ind w:left="580" w:hanging="420"/>
      </w:pPr>
      <w:rPr>
        <w:rFonts w:hint="default"/>
      </w:rPr>
    </w:lvl>
    <w:lvl w:ilvl="1">
      <w:start w:val="1"/>
      <w:numFmt w:val="decimal"/>
      <w:lvlText w:val="%1.%2"/>
      <w:lvlJc w:val="left"/>
      <w:pPr>
        <w:tabs>
          <w:tab w:val="num" w:pos="0"/>
        </w:tabs>
        <w:ind w:left="580" w:hanging="420"/>
      </w:pPr>
      <w:rPr>
        <w:rFonts w:ascii="Times New Roman" w:hAnsi="Times New Roman" w:cs="Times New Roman" w:hint="default"/>
      </w:rPr>
    </w:lvl>
    <w:lvl w:ilvl="2">
      <w:start w:val="1"/>
      <w:numFmt w:val="decimal"/>
      <w:lvlText w:val="%1.%2.%3"/>
      <w:lvlJc w:val="left"/>
      <w:pPr>
        <w:tabs>
          <w:tab w:val="num" w:pos="0"/>
        </w:tabs>
        <w:ind w:left="160" w:hanging="753"/>
      </w:pPr>
      <w:rPr>
        <w:rFonts w:ascii="Times New Roman" w:hAnsi="Times New Roman" w:cs="Times New Roman" w:hint="default"/>
      </w:rPr>
    </w:lvl>
    <w:lvl w:ilvl="3">
      <w:start w:val="1"/>
      <w:numFmt w:val="decimal"/>
      <w:lvlText w:val="%1.%2.%3.%4"/>
      <w:lvlJc w:val="left"/>
      <w:pPr>
        <w:tabs>
          <w:tab w:val="num" w:pos="0"/>
        </w:tabs>
        <w:ind w:left="160" w:hanging="855"/>
      </w:pPr>
      <w:rPr>
        <w:rFonts w:ascii="Times New Roman" w:hAnsi="Times New Roman" w:cs="Times New Roman" w:hint="default"/>
      </w:rPr>
    </w:lvl>
    <w:lvl w:ilvl="4">
      <w:start w:val="1"/>
      <w:numFmt w:val="bullet"/>
      <w:lvlText w:val="•"/>
      <w:lvlJc w:val="left"/>
      <w:pPr>
        <w:tabs>
          <w:tab w:val="num" w:pos="0"/>
        </w:tabs>
        <w:ind w:left="3993" w:hanging="855"/>
      </w:pPr>
      <w:rPr>
        <w:rFonts w:hint="default"/>
      </w:rPr>
    </w:lvl>
    <w:lvl w:ilvl="5">
      <w:start w:val="1"/>
      <w:numFmt w:val="bullet"/>
      <w:lvlText w:val="•"/>
      <w:lvlJc w:val="left"/>
      <w:pPr>
        <w:tabs>
          <w:tab w:val="num" w:pos="0"/>
        </w:tabs>
        <w:ind w:left="5131" w:hanging="855"/>
      </w:pPr>
      <w:rPr>
        <w:rFonts w:hint="default"/>
      </w:rPr>
    </w:lvl>
    <w:lvl w:ilvl="6">
      <w:start w:val="1"/>
      <w:numFmt w:val="bullet"/>
      <w:lvlText w:val="•"/>
      <w:lvlJc w:val="left"/>
      <w:pPr>
        <w:tabs>
          <w:tab w:val="num" w:pos="0"/>
        </w:tabs>
        <w:ind w:left="6268" w:hanging="855"/>
      </w:pPr>
      <w:rPr>
        <w:rFonts w:hint="default"/>
      </w:rPr>
    </w:lvl>
    <w:lvl w:ilvl="7">
      <w:start w:val="1"/>
      <w:numFmt w:val="bullet"/>
      <w:lvlText w:val="•"/>
      <w:lvlJc w:val="left"/>
      <w:pPr>
        <w:tabs>
          <w:tab w:val="num" w:pos="0"/>
        </w:tabs>
        <w:ind w:left="7406" w:hanging="855"/>
      </w:pPr>
      <w:rPr>
        <w:rFonts w:hint="default"/>
      </w:rPr>
    </w:lvl>
    <w:lvl w:ilvl="8">
      <w:start w:val="1"/>
      <w:numFmt w:val="bullet"/>
      <w:lvlText w:val="•"/>
      <w:lvlJc w:val="left"/>
      <w:pPr>
        <w:tabs>
          <w:tab w:val="num" w:pos="0"/>
        </w:tabs>
        <w:ind w:left="8544" w:hanging="855"/>
      </w:pPr>
      <w:rPr>
        <w:rFonts w:hint="default"/>
      </w:rPr>
    </w:lvl>
  </w:abstractNum>
  <w:abstractNum w:abstractNumId="11" w15:restartNumberingAfterBreak="0">
    <w:nsid w:val="027A3806"/>
    <w:multiLevelType w:val="multilevel"/>
    <w:tmpl w:val="C2303874"/>
    <w:lvl w:ilvl="0">
      <w:start w:val="6"/>
      <w:numFmt w:val="decimal"/>
      <w:lvlText w:val="%1"/>
      <w:lvlJc w:val="left"/>
      <w:pPr>
        <w:tabs>
          <w:tab w:val="num" w:pos="0"/>
        </w:tabs>
        <w:ind w:left="280" w:hanging="180"/>
      </w:pPr>
      <w:rPr>
        <w:rFonts w:ascii="Times New Roman" w:hAnsi="Times New Roman" w:cs="Times New Roman" w:hint="default"/>
      </w:rPr>
    </w:lvl>
    <w:lvl w:ilvl="1">
      <w:start w:val="1"/>
      <w:numFmt w:val="decimal"/>
      <w:lvlText w:val="%1.%2"/>
      <w:lvlJc w:val="left"/>
      <w:pPr>
        <w:tabs>
          <w:tab w:val="num" w:pos="0"/>
        </w:tabs>
        <w:ind w:left="100" w:hanging="402"/>
      </w:pPr>
      <w:rPr>
        <w:rFonts w:ascii="Times New Roman" w:hAnsi="Times New Roman" w:cs="Times New Roman" w:hint="default"/>
      </w:rPr>
    </w:lvl>
    <w:lvl w:ilvl="2">
      <w:start w:val="1"/>
      <w:numFmt w:val="bullet"/>
      <w:lvlText w:val="•"/>
      <w:lvlJc w:val="left"/>
      <w:pPr>
        <w:tabs>
          <w:tab w:val="num" w:pos="0"/>
        </w:tabs>
        <w:ind w:left="1437" w:hanging="402"/>
      </w:pPr>
      <w:rPr>
        <w:rFonts w:hint="default"/>
      </w:rPr>
    </w:lvl>
    <w:lvl w:ilvl="3">
      <w:start w:val="1"/>
      <w:numFmt w:val="bullet"/>
      <w:lvlText w:val="•"/>
      <w:lvlJc w:val="left"/>
      <w:pPr>
        <w:tabs>
          <w:tab w:val="num" w:pos="0"/>
        </w:tabs>
        <w:ind w:left="2595" w:hanging="402"/>
      </w:pPr>
      <w:rPr>
        <w:rFonts w:hint="default"/>
      </w:rPr>
    </w:lvl>
    <w:lvl w:ilvl="4">
      <w:start w:val="1"/>
      <w:numFmt w:val="bullet"/>
      <w:lvlText w:val="•"/>
      <w:lvlJc w:val="left"/>
      <w:pPr>
        <w:tabs>
          <w:tab w:val="num" w:pos="0"/>
        </w:tabs>
        <w:ind w:left="3753" w:hanging="402"/>
      </w:pPr>
      <w:rPr>
        <w:rFonts w:hint="default"/>
      </w:rPr>
    </w:lvl>
    <w:lvl w:ilvl="5">
      <w:start w:val="1"/>
      <w:numFmt w:val="bullet"/>
      <w:lvlText w:val="•"/>
      <w:lvlJc w:val="left"/>
      <w:pPr>
        <w:tabs>
          <w:tab w:val="num" w:pos="0"/>
        </w:tabs>
        <w:ind w:left="4911" w:hanging="402"/>
      </w:pPr>
      <w:rPr>
        <w:rFonts w:hint="default"/>
      </w:rPr>
    </w:lvl>
    <w:lvl w:ilvl="6">
      <w:start w:val="1"/>
      <w:numFmt w:val="bullet"/>
      <w:lvlText w:val="•"/>
      <w:lvlJc w:val="left"/>
      <w:pPr>
        <w:tabs>
          <w:tab w:val="num" w:pos="0"/>
        </w:tabs>
        <w:ind w:left="6068" w:hanging="402"/>
      </w:pPr>
      <w:rPr>
        <w:rFonts w:hint="default"/>
      </w:rPr>
    </w:lvl>
    <w:lvl w:ilvl="7">
      <w:start w:val="1"/>
      <w:numFmt w:val="bullet"/>
      <w:lvlText w:val="•"/>
      <w:lvlJc w:val="left"/>
      <w:pPr>
        <w:tabs>
          <w:tab w:val="num" w:pos="0"/>
        </w:tabs>
        <w:ind w:left="7226" w:hanging="402"/>
      </w:pPr>
      <w:rPr>
        <w:rFonts w:hint="default"/>
      </w:rPr>
    </w:lvl>
    <w:lvl w:ilvl="8">
      <w:start w:val="1"/>
      <w:numFmt w:val="bullet"/>
      <w:lvlText w:val="•"/>
      <w:lvlJc w:val="left"/>
      <w:pPr>
        <w:tabs>
          <w:tab w:val="num" w:pos="0"/>
        </w:tabs>
        <w:ind w:left="8384" w:hanging="402"/>
      </w:pPr>
      <w:rPr>
        <w:rFonts w:hint="default"/>
      </w:rPr>
    </w:lvl>
  </w:abstractNum>
  <w:abstractNum w:abstractNumId="12" w15:restartNumberingAfterBreak="0">
    <w:nsid w:val="04D164CE"/>
    <w:multiLevelType w:val="multilevel"/>
    <w:tmpl w:val="DB1C6C82"/>
    <w:lvl w:ilvl="0">
      <w:start w:val="11"/>
      <w:numFmt w:val="decimal"/>
      <w:lvlText w:val="%1"/>
      <w:lvlJc w:val="left"/>
      <w:pPr>
        <w:tabs>
          <w:tab w:val="num" w:pos="0"/>
        </w:tabs>
        <w:ind w:left="160" w:hanging="575"/>
      </w:pPr>
      <w:rPr>
        <w:rFonts w:hint="default"/>
      </w:rPr>
    </w:lvl>
    <w:lvl w:ilvl="1">
      <w:start w:val="1"/>
      <w:numFmt w:val="decimal"/>
      <w:lvlText w:val="%1.%2"/>
      <w:lvlJc w:val="left"/>
      <w:pPr>
        <w:tabs>
          <w:tab w:val="num" w:pos="0"/>
        </w:tabs>
        <w:ind w:left="160" w:hanging="575"/>
      </w:pPr>
      <w:rPr>
        <w:rFonts w:ascii="Times New Roman" w:hAnsi="Times New Roman" w:cs="Times New Roman" w:hint="default"/>
      </w:rPr>
    </w:lvl>
    <w:lvl w:ilvl="2">
      <w:start w:val="1"/>
      <w:numFmt w:val="decimal"/>
      <w:lvlText w:val="%1.%2.%3"/>
      <w:lvlJc w:val="left"/>
      <w:pPr>
        <w:tabs>
          <w:tab w:val="num" w:pos="0"/>
        </w:tabs>
        <w:ind w:left="160" w:hanging="879"/>
      </w:pPr>
      <w:rPr>
        <w:rFonts w:ascii="Times New Roman" w:hAnsi="Times New Roman" w:cs="Times New Roman" w:hint="default"/>
      </w:rPr>
    </w:lvl>
    <w:lvl w:ilvl="3">
      <w:start w:val="1"/>
      <w:numFmt w:val="bullet"/>
      <w:lvlText w:val="•"/>
      <w:lvlJc w:val="left"/>
      <w:pPr>
        <w:tabs>
          <w:tab w:val="num" w:pos="0"/>
        </w:tabs>
        <w:ind w:left="3358" w:hanging="879"/>
      </w:pPr>
      <w:rPr>
        <w:rFonts w:hint="default"/>
      </w:rPr>
    </w:lvl>
    <w:lvl w:ilvl="4">
      <w:start w:val="1"/>
      <w:numFmt w:val="bullet"/>
      <w:lvlText w:val="•"/>
      <w:lvlJc w:val="left"/>
      <w:pPr>
        <w:tabs>
          <w:tab w:val="num" w:pos="0"/>
        </w:tabs>
        <w:ind w:left="4424" w:hanging="879"/>
      </w:pPr>
      <w:rPr>
        <w:rFonts w:hint="default"/>
      </w:rPr>
    </w:lvl>
    <w:lvl w:ilvl="5">
      <w:start w:val="1"/>
      <w:numFmt w:val="bullet"/>
      <w:lvlText w:val="•"/>
      <w:lvlJc w:val="left"/>
      <w:pPr>
        <w:tabs>
          <w:tab w:val="num" w:pos="0"/>
        </w:tabs>
        <w:ind w:left="5490" w:hanging="879"/>
      </w:pPr>
      <w:rPr>
        <w:rFonts w:hint="default"/>
      </w:rPr>
    </w:lvl>
    <w:lvl w:ilvl="6">
      <w:start w:val="1"/>
      <w:numFmt w:val="bullet"/>
      <w:lvlText w:val="•"/>
      <w:lvlJc w:val="left"/>
      <w:pPr>
        <w:tabs>
          <w:tab w:val="num" w:pos="0"/>
        </w:tabs>
        <w:ind w:left="6556" w:hanging="879"/>
      </w:pPr>
      <w:rPr>
        <w:rFonts w:hint="default"/>
      </w:rPr>
    </w:lvl>
    <w:lvl w:ilvl="7">
      <w:start w:val="1"/>
      <w:numFmt w:val="bullet"/>
      <w:lvlText w:val="•"/>
      <w:lvlJc w:val="left"/>
      <w:pPr>
        <w:tabs>
          <w:tab w:val="num" w:pos="0"/>
        </w:tabs>
        <w:ind w:left="7622" w:hanging="879"/>
      </w:pPr>
      <w:rPr>
        <w:rFonts w:hint="default"/>
      </w:rPr>
    </w:lvl>
    <w:lvl w:ilvl="8">
      <w:start w:val="1"/>
      <w:numFmt w:val="bullet"/>
      <w:lvlText w:val="•"/>
      <w:lvlJc w:val="left"/>
      <w:pPr>
        <w:tabs>
          <w:tab w:val="num" w:pos="0"/>
        </w:tabs>
        <w:ind w:left="8688" w:hanging="879"/>
      </w:pPr>
      <w:rPr>
        <w:rFonts w:hint="default"/>
      </w:rPr>
    </w:lvl>
  </w:abstractNum>
  <w:abstractNum w:abstractNumId="13" w15:restartNumberingAfterBreak="0">
    <w:nsid w:val="238675F1"/>
    <w:multiLevelType w:val="hybridMultilevel"/>
    <w:tmpl w:val="0CAEE496"/>
    <w:lvl w:ilvl="0" w:tplc="05B439D4">
      <w:start w:val="1"/>
      <w:numFmt w:val="bullet"/>
      <w:lvlText w:val="●"/>
      <w:lvlJc w:val="left"/>
      <w:pPr>
        <w:tabs>
          <w:tab w:val="num" w:pos="0"/>
        </w:tabs>
        <w:ind w:left="555" w:hanging="155"/>
      </w:pPr>
      <w:rPr>
        <w:rFonts w:ascii="Times New Roman" w:hAnsi="Times New Roman" w:cs="Times New Roman" w:hint="default"/>
      </w:rPr>
    </w:lvl>
    <w:lvl w:ilvl="1" w:tplc="211C9E34">
      <w:start w:val="1"/>
      <w:numFmt w:val="bullet"/>
      <w:lvlText w:val="•"/>
      <w:lvlJc w:val="left"/>
      <w:pPr>
        <w:tabs>
          <w:tab w:val="num" w:pos="0"/>
        </w:tabs>
        <w:ind w:left="1574" w:hanging="155"/>
      </w:pPr>
      <w:rPr>
        <w:rFonts w:hint="default"/>
      </w:rPr>
    </w:lvl>
    <w:lvl w:ilvl="2" w:tplc="C6DA1C48">
      <w:start w:val="1"/>
      <w:numFmt w:val="bullet"/>
      <w:lvlText w:val="•"/>
      <w:lvlJc w:val="left"/>
      <w:pPr>
        <w:tabs>
          <w:tab w:val="num" w:pos="0"/>
        </w:tabs>
        <w:ind w:left="2588" w:hanging="155"/>
      </w:pPr>
      <w:rPr>
        <w:rFonts w:hint="default"/>
      </w:rPr>
    </w:lvl>
    <w:lvl w:ilvl="3" w:tplc="72B86842">
      <w:start w:val="1"/>
      <w:numFmt w:val="bullet"/>
      <w:lvlText w:val="•"/>
      <w:lvlJc w:val="left"/>
      <w:pPr>
        <w:tabs>
          <w:tab w:val="num" w:pos="0"/>
        </w:tabs>
        <w:ind w:left="3602" w:hanging="155"/>
      </w:pPr>
      <w:rPr>
        <w:rFonts w:hint="default"/>
      </w:rPr>
    </w:lvl>
    <w:lvl w:ilvl="4" w:tplc="01AC601C">
      <w:start w:val="1"/>
      <w:numFmt w:val="bullet"/>
      <w:lvlText w:val="•"/>
      <w:lvlJc w:val="left"/>
      <w:pPr>
        <w:tabs>
          <w:tab w:val="num" w:pos="0"/>
        </w:tabs>
        <w:ind w:left="4616" w:hanging="155"/>
      </w:pPr>
      <w:rPr>
        <w:rFonts w:hint="default"/>
      </w:rPr>
    </w:lvl>
    <w:lvl w:ilvl="5" w:tplc="9822BEDA">
      <w:start w:val="1"/>
      <w:numFmt w:val="bullet"/>
      <w:lvlText w:val="•"/>
      <w:lvlJc w:val="left"/>
      <w:pPr>
        <w:tabs>
          <w:tab w:val="num" w:pos="0"/>
        </w:tabs>
        <w:ind w:left="5630" w:hanging="155"/>
      </w:pPr>
      <w:rPr>
        <w:rFonts w:hint="default"/>
      </w:rPr>
    </w:lvl>
    <w:lvl w:ilvl="6" w:tplc="5B821E5C">
      <w:start w:val="1"/>
      <w:numFmt w:val="bullet"/>
      <w:lvlText w:val="•"/>
      <w:lvlJc w:val="left"/>
      <w:pPr>
        <w:tabs>
          <w:tab w:val="num" w:pos="0"/>
        </w:tabs>
        <w:ind w:left="6644" w:hanging="155"/>
      </w:pPr>
      <w:rPr>
        <w:rFonts w:hint="default"/>
      </w:rPr>
    </w:lvl>
    <w:lvl w:ilvl="7" w:tplc="2DCEA05A">
      <w:start w:val="1"/>
      <w:numFmt w:val="bullet"/>
      <w:lvlText w:val="•"/>
      <w:lvlJc w:val="left"/>
      <w:pPr>
        <w:tabs>
          <w:tab w:val="num" w:pos="0"/>
        </w:tabs>
        <w:ind w:left="7658" w:hanging="155"/>
      </w:pPr>
      <w:rPr>
        <w:rFonts w:hint="default"/>
      </w:rPr>
    </w:lvl>
    <w:lvl w:ilvl="8" w:tplc="1B4C995A">
      <w:start w:val="1"/>
      <w:numFmt w:val="bullet"/>
      <w:lvlText w:val="•"/>
      <w:lvlJc w:val="left"/>
      <w:pPr>
        <w:tabs>
          <w:tab w:val="num" w:pos="0"/>
        </w:tabs>
        <w:ind w:left="8672" w:hanging="155"/>
      </w:pPr>
      <w:rPr>
        <w:rFonts w:hint="default"/>
      </w:rPr>
    </w:lvl>
  </w:abstractNum>
  <w:abstractNum w:abstractNumId="14" w15:restartNumberingAfterBreak="0">
    <w:nsid w:val="265B33DD"/>
    <w:multiLevelType w:val="multilevel"/>
    <w:tmpl w:val="1C1A75E8"/>
    <w:lvl w:ilvl="0">
      <w:start w:val="12"/>
      <w:numFmt w:val="decimal"/>
      <w:lvlText w:val="%1"/>
      <w:lvlJc w:val="left"/>
      <w:pPr>
        <w:tabs>
          <w:tab w:val="num" w:pos="0"/>
        </w:tabs>
        <w:ind w:left="160" w:hanging="604"/>
      </w:pPr>
      <w:rPr>
        <w:rFonts w:hint="default"/>
      </w:rPr>
    </w:lvl>
    <w:lvl w:ilvl="1">
      <w:start w:val="1"/>
      <w:numFmt w:val="decimal"/>
      <w:lvlText w:val="%1.%2"/>
      <w:lvlJc w:val="left"/>
      <w:pPr>
        <w:tabs>
          <w:tab w:val="num" w:pos="0"/>
        </w:tabs>
        <w:ind w:left="160" w:hanging="604"/>
      </w:pPr>
      <w:rPr>
        <w:rFonts w:ascii="Times New Roman" w:hAnsi="Times New Roman" w:cs="Times New Roman" w:hint="default"/>
      </w:rPr>
    </w:lvl>
    <w:lvl w:ilvl="2">
      <w:start w:val="1"/>
      <w:numFmt w:val="bullet"/>
      <w:lvlText w:val="•"/>
      <w:lvlJc w:val="left"/>
      <w:pPr>
        <w:tabs>
          <w:tab w:val="num" w:pos="0"/>
        </w:tabs>
        <w:ind w:left="2292" w:hanging="604"/>
      </w:pPr>
      <w:rPr>
        <w:rFonts w:hint="default"/>
      </w:rPr>
    </w:lvl>
    <w:lvl w:ilvl="3">
      <w:start w:val="1"/>
      <w:numFmt w:val="bullet"/>
      <w:lvlText w:val="•"/>
      <w:lvlJc w:val="left"/>
      <w:pPr>
        <w:tabs>
          <w:tab w:val="num" w:pos="0"/>
        </w:tabs>
        <w:ind w:left="3358" w:hanging="604"/>
      </w:pPr>
      <w:rPr>
        <w:rFonts w:hint="default"/>
      </w:rPr>
    </w:lvl>
    <w:lvl w:ilvl="4">
      <w:start w:val="1"/>
      <w:numFmt w:val="bullet"/>
      <w:lvlText w:val="•"/>
      <w:lvlJc w:val="left"/>
      <w:pPr>
        <w:tabs>
          <w:tab w:val="num" w:pos="0"/>
        </w:tabs>
        <w:ind w:left="4424" w:hanging="604"/>
      </w:pPr>
      <w:rPr>
        <w:rFonts w:hint="default"/>
      </w:rPr>
    </w:lvl>
    <w:lvl w:ilvl="5">
      <w:start w:val="1"/>
      <w:numFmt w:val="bullet"/>
      <w:lvlText w:val="•"/>
      <w:lvlJc w:val="left"/>
      <w:pPr>
        <w:tabs>
          <w:tab w:val="num" w:pos="0"/>
        </w:tabs>
        <w:ind w:left="5490" w:hanging="604"/>
      </w:pPr>
      <w:rPr>
        <w:rFonts w:hint="default"/>
      </w:rPr>
    </w:lvl>
    <w:lvl w:ilvl="6">
      <w:start w:val="1"/>
      <w:numFmt w:val="bullet"/>
      <w:lvlText w:val="•"/>
      <w:lvlJc w:val="left"/>
      <w:pPr>
        <w:tabs>
          <w:tab w:val="num" w:pos="0"/>
        </w:tabs>
        <w:ind w:left="6556" w:hanging="604"/>
      </w:pPr>
      <w:rPr>
        <w:rFonts w:hint="default"/>
      </w:rPr>
    </w:lvl>
    <w:lvl w:ilvl="7">
      <w:start w:val="1"/>
      <w:numFmt w:val="bullet"/>
      <w:lvlText w:val="•"/>
      <w:lvlJc w:val="left"/>
      <w:pPr>
        <w:tabs>
          <w:tab w:val="num" w:pos="0"/>
        </w:tabs>
        <w:ind w:left="7622" w:hanging="604"/>
      </w:pPr>
      <w:rPr>
        <w:rFonts w:hint="default"/>
      </w:rPr>
    </w:lvl>
    <w:lvl w:ilvl="8">
      <w:start w:val="1"/>
      <w:numFmt w:val="bullet"/>
      <w:lvlText w:val="•"/>
      <w:lvlJc w:val="left"/>
      <w:pPr>
        <w:tabs>
          <w:tab w:val="num" w:pos="0"/>
        </w:tabs>
        <w:ind w:left="8688" w:hanging="604"/>
      </w:pPr>
      <w:rPr>
        <w:rFonts w:hint="default"/>
      </w:rPr>
    </w:lvl>
  </w:abstractNum>
  <w:abstractNum w:abstractNumId="15" w15:restartNumberingAfterBreak="0">
    <w:nsid w:val="316A83CD"/>
    <w:multiLevelType w:val="multilevel"/>
    <w:tmpl w:val="BD8087FC"/>
    <w:lvl w:ilvl="0">
      <w:start w:val="1"/>
      <w:numFmt w:val="decimal"/>
      <w:lvlText w:val="%1"/>
      <w:lvlJc w:val="left"/>
      <w:pPr>
        <w:tabs>
          <w:tab w:val="num" w:pos="0"/>
        </w:tabs>
        <w:ind w:left="460" w:hanging="360"/>
      </w:pPr>
      <w:rPr>
        <w:rFonts w:hint="default"/>
      </w:rPr>
    </w:lvl>
    <w:lvl w:ilvl="1">
      <w:start w:val="1"/>
      <w:numFmt w:val="decimal"/>
      <w:lvlText w:val="%1.%2"/>
      <w:lvlJc w:val="left"/>
      <w:pPr>
        <w:tabs>
          <w:tab w:val="num" w:pos="0"/>
        </w:tabs>
        <w:ind w:left="460" w:hanging="360"/>
      </w:pPr>
      <w:rPr>
        <w:rFonts w:ascii="Times New Roman" w:hAnsi="Times New Roman" w:cs="Times New Roman" w:hint="default"/>
      </w:rPr>
    </w:lvl>
    <w:lvl w:ilvl="2">
      <w:start w:val="1"/>
      <w:numFmt w:val="bullet"/>
      <w:lvlText w:val="●"/>
      <w:lvlJc w:val="left"/>
      <w:pPr>
        <w:tabs>
          <w:tab w:val="num" w:pos="0"/>
        </w:tabs>
        <w:ind w:left="1155" w:hanging="155"/>
      </w:pPr>
      <w:rPr>
        <w:rFonts w:ascii="Times New Roman" w:hAnsi="Times New Roman" w:cs="Times New Roman" w:hint="default"/>
      </w:rPr>
    </w:lvl>
    <w:lvl w:ilvl="3">
      <w:start w:val="1"/>
      <w:numFmt w:val="bullet"/>
      <w:lvlText w:val="•"/>
      <w:lvlJc w:val="left"/>
      <w:pPr>
        <w:tabs>
          <w:tab w:val="num" w:pos="0"/>
        </w:tabs>
        <w:ind w:left="3280" w:hanging="155"/>
      </w:pPr>
      <w:rPr>
        <w:rFonts w:hint="default"/>
      </w:rPr>
    </w:lvl>
    <w:lvl w:ilvl="4">
      <w:start w:val="1"/>
      <w:numFmt w:val="bullet"/>
      <w:lvlText w:val="•"/>
      <w:lvlJc w:val="left"/>
      <w:pPr>
        <w:tabs>
          <w:tab w:val="num" w:pos="0"/>
        </w:tabs>
        <w:ind w:left="4340" w:hanging="155"/>
      </w:pPr>
      <w:rPr>
        <w:rFonts w:hint="default"/>
      </w:rPr>
    </w:lvl>
    <w:lvl w:ilvl="5">
      <w:start w:val="1"/>
      <w:numFmt w:val="bullet"/>
      <w:lvlText w:val="•"/>
      <w:lvlJc w:val="left"/>
      <w:pPr>
        <w:tabs>
          <w:tab w:val="num" w:pos="0"/>
        </w:tabs>
        <w:ind w:left="5400" w:hanging="155"/>
      </w:pPr>
      <w:rPr>
        <w:rFonts w:hint="default"/>
      </w:rPr>
    </w:lvl>
    <w:lvl w:ilvl="6">
      <w:start w:val="1"/>
      <w:numFmt w:val="bullet"/>
      <w:lvlText w:val="•"/>
      <w:lvlJc w:val="left"/>
      <w:pPr>
        <w:tabs>
          <w:tab w:val="num" w:pos="0"/>
        </w:tabs>
        <w:ind w:left="6460" w:hanging="155"/>
      </w:pPr>
      <w:rPr>
        <w:rFonts w:hint="default"/>
      </w:rPr>
    </w:lvl>
    <w:lvl w:ilvl="7">
      <w:start w:val="1"/>
      <w:numFmt w:val="bullet"/>
      <w:lvlText w:val="•"/>
      <w:lvlJc w:val="left"/>
      <w:pPr>
        <w:tabs>
          <w:tab w:val="num" w:pos="0"/>
        </w:tabs>
        <w:ind w:left="7520" w:hanging="155"/>
      </w:pPr>
      <w:rPr>
        <w:rFonts w:hint="default"/>
      </w:rPr>
    </w:lvl>
    <w:lvl w:ilvl="8">
      <w:start w:val="1"/>
      <w:numFmt w:val="bullet"/>
      <w:lvlText w:val="•"/>
      <w:lvlJc w:val="left"/>
      <w:pPr>
        <w:tabs>
          <w:tab w:val="num" w:pos="0"/>
        </w:tabs>
        <w:ind w:left="8580" w:hanging="155"/>
      </w:pPr>
      <w:rPr>
        <w:rFonts w:hint="default"/>
      </w:rPr>
    </w:lvl>
  </w:abstractNum>
  <w:abstractNum w:abstractNumId="16" w15:restartNumberingAfterBreak="0">
    <w:nsid w:val="33D66455"/>
    <w:multiLevelType w:val="multilevel"/>
    <w:tmpl w:val="9B98A048"/>
    <w:lvl w:ilvl="0">
      <w:start w:val="2"/>
      <w:numFmt w:val="decimal"/>
      <w:lvlText w:val="%1"/>
      <w:lvlJc w:val="left"/>
      <w:pPr>
        <w:tabs>
          <w:tab w:val="num" w:pos="0"/>
        </w:tabs>
        <w:ind w:left="100" w:hanging="671"/>
      </w:pPr>
      <w:rPr>
        <w:rFonts w:hint="default"/>
      </w:rPr>
    </w:lvl>
    <w:lvl w:ilvl="1">
      <w:start w:val="10"/>
      <w:numFmt w:val="decimal"/>
      <w:lvlText w:val="%1.%2"/>
      <w:lvlJc w:val="left"/>
      <w:pPr>
        <w:tabs>
          <w:tab w:val="num" w:pos="0"/>
        </w:tabs>
        <w:ind w:left="100" w:hanging="671"/>
      </w:pPr>
      <w:rPr>
        <w:rFonts w:hint="default"/>
      </w:rPr>
    </w:lvl>
    <w:lvl w:ilvl="2">
      <w:start w:val="1"/>
      <w:numFmt w:val="decimal"/>
      <w:lvlText w:val="%1.%2.%3"/>
      <w:lvlJc w:val="left"/>
      <w:pPr>
        <w:tabs>
          <w:tab w:val="num" w:pos="0"/>
        </w:tabs>
        <w:ind w:left="100" w:hanging="671"/>
      </w:pPr>
      <w:rPr>
        <w:rFonts w:ascii="Times New Roman" w:hAnsi="Times New Roman" w:cs="Times New Roman" w:hint="default"/>
      </w:rPr>
    </w:lvl>
    <w:lvl w:ilvl="3">
      <w:start w:val="1"/>
      <w:numFmt w:val="bullet"/>
      <w:lvlText w:val="●"/>
      <w:lvlJc w:val="left"/>
      <w:pPr>
        <w:tabs>
          <w:tab w:val="num" w:pos="0"/>
        </w:tabs>
        <w:ind w:left="555" w:hanging="155"/>
      </w:pPr>
      <w:rPr>
        <w:rFonts w:ascii="Times New Roman" w:hAnsi="Times New Roman" w:cs="Times New Roman" w:hint="default"/>
      </w:rPr>
    </w:lvl>
    <w:lvl w:ilvl="4">
      <w:start w:val="1"/>
      <w:numFmt w:val="bullet"/>
      <w:lvlText w:val="•"/>
      <w:lvlJc w:val="left"/>
      <w:pPr>
        <w:tabs>
          <w:tab w:val="num" w:pos="0"/>
        </w:tabs>
        <w:ind w:left="3940" w:hanging="155"/>
      </w:pPr>
      <w:rPr>
        <w:rFonts w:hint="default"/>
      </w:rPr>
    </w:lvl>
    <w:lvl w:ilvl="5">
      <w:start w:val="1"/>
      <w:numFmt w:val="bullet"/>
      <w:lvlText w:val="•"/>
      <w:lvlJc w:val="left"/>
      <w:pPr>
        <w:tabs>
          <w:tab w:val="num" w:pos="0"/>
        </w:tabs>
        <w:ind w:left="5066" w:hanging="155"/>
      </w:pPr>
      <w:rPr>
        <w:rFonts w:hint="default"/>
      </w:rPr>
    </w:lvl>
    <w:lvl w:ilvl="6">
      <w:start w:val="1"/>
      <w:numFmt w:val="bullet"/>
      <w:lvlText w:val="•"/>
      <w:lvlJc w:val="left"/>
      <w:pPr>
        <w:tabs>
          <w:tab w:val="num" w:pos="0"/>
        </w:tabs>
        <w:ind w:left="6193" w:hanging="155"/>
      </w:pPr>
      <w:rPr>
        <w:rFonts w:hint="default"/>
      </w:rPr>
    </w:lvl>
    <w:lvl w:ilvl="7">
      <w:start w:val="1"/>
      <w:numFmt w:val="bullet"/>
      <w:lvlText w:val="•"/>
      <w:lvlJc w:val="left"/>
      <w:pPr>
        <w:tabs>
          <w:tab w:val="num" w:pos="0"/>
        </w:tabs>
        <w:ind w:left="7320" w:hanging="155"/>
      </w:pPr>
      <w:rPr>
        <w:rFonts w:hint="default"/>
      </w:rPr>
    </w:lvl>
    <w:lvl w:ilvl="8">
      <w:start w:val="1"/>
      <w:numFmt w:val="bullet"/>
      <w:lvlText w:val="•"/>
      <w:lvlJc w:val="left"/>
      <w:pPr>
        <w:tabs>
          <w:tab w:val="num" w:pos="0"/>
        </w:tabs>
        <w:ind w:left="8446" w:hanging="155"/>
      </w:pPr>
      <w:rPr>
        <w:rFonts w:hint="default"/>
      </w:rPr>
    </w:lvl>
  </w:abstractNum>
  <w:abstractNum w:abstractNumId="17" w15:restartNumberingAfterBreak="0">
    <w:nsid w:val="3B167A96"/>
    <w:multiLevelType w:val="multilevel"/>
    <w:tmpl w:val="30521956"/>
    <w:lvl w:ilvl="0">
      <w:start w:val="2"/>
      <w:numFmt w:val="decimal"/>
      <w:lvlText w:val="%1"/>
      <w:lvlJc w:val="left"/>
      <w:pPr>
        <w:tabs>
          <w:tab w:val="num" w:pos="0"/>
        </w:tabs>
        <w:ind w:left="100" w:hanging="718"/>
      </w:pPr>
      <w:rPr>
        <w:rFonts w:hint="default"/>
      </w:rPr>
    </w:lvl>
    <w:lvl w:ilvl="1">
      <w:start w:val="17"/>
      <w:numFmt w:val="decimal"/>
      <w:lvlText w:val="%1.%2"/>
      <w:lvlJc w:val="left"/>
      <w:pPr>
        <w:tabs>
          <w:tab w:val="num" w:pos="0"/>
        </w:tabs>
        <w:ind w:left="100" w:hanging="718"/>
      </w:pPr>
      <w:rPr>
        <w:rFonts w:hint="default"/>
      </w:rPr>
    </w:lvl>
    <w:lvl w:ilvl="2">
      <w:start w:val="1"/>
      <w:numFmt w:val="decimal"/>
      <w:lvlText w:val="%1.%2.%3"/>
      <w:lvlJc w:val="left"/>
      <w:pPr>
        <w:tabs>
          <w:tab w:val="num" w:pos="0"/>
        </w:tabs>
        <w:ind w:left="100" w:hanging="718"/>
      </w:pPr>
      <w:rPr>
        <w:rFonts w:ascii="Times New Roman" w:hAnsi="Times New Roman" w:cs="Times New Roman" w:hint="default"/>
      </w:rPr>
    </w:lvl>
    <w:lvl w:ilvl="3">
      <w:start w:val="1"/>
      <w:numFmt w:val="bullet"/>
      <w:lvlText w:val="●"/>
      <w:lvlJc w:val="left"/>
      <w:pPr>
        <w:tabs>
          <w:tab w:val="num" w:pos="0"/>
        </w:tabs>
        <w:ind w:left="555" w:hanging="155"/>
      </w:pPr>
      <w:rPr>
        <w:rFonts w:ascii="Times New Roman" w:hAnsi="Times New Roman" w:cs="Times New Roman" w:hint="default"/>
      </w:rPr>
    </w:lvl>
    <w:lvl w:ilvl="4">
      <w:start w:val="1"/>
      <w:numFmt w:val="bullet"/>
      <w:lvlText w:val="•"/>
      <w:lvlJc w:val="left"/>
      <w:pPr>
        <w:tabs>
          <w:tab w:val="num" w:pos="0"/>
        </w:tabs>
        <w:ind w:left="3940" w:hanging="155"/>
      </w:pPr>
      <w:rPr>
        <w:rFonts w:hint="default"/>
      </w:rPr>
    </w:lvl>
    <w:lvl w:ilvl="5">
      <w:start w:val="1"/>
      <w:numFmt w:val="bullet"/>
      <w:lvlText w:val="•"/>
      <w:lvlJc w:val="left"/>
      <w:pPr>
        <w:tabs>
          <w:tab w:val="num" w:pos="0"/>
        </w:tabs>
        <w:ind w:left="5066" w:hanging="155"/>
      </w:pPr>
      <w:rPr>
        <w:rFonts w:hint="default"/>
      </w:rPr>
    </w:lvl>
    <w:lvl w:ilvl="6">
      <w:start w:val="1"/>
      <w:numFmt w:val="bullet"/>
      <w:lvlText w:val="•"/>
      <w:lvlJc w:val="left"/>
      <w:pPr>
        <w:tabs>
          <w:tab w:val="num" w:pos="0"/>
        </w:tabs>
        <w:ind w:left="6193" w:hanging="155"/>
      </w:pPr>
      <w:rPr>
        <w:rFonts w:hint="default"/>
      </w:rPr>
    </w:lvl>
    <w:lvl w:ilvl="7">
      <w:start w:val="1"/>
      <w:numFmt w:val="bullet"/>
      <w:lvlText w:val="•"/>
      <w:lvlJc w:val="left"/>
      <w:pPr>
        <w:tabs>
          <w:tab w:val="num" w:pos="0"/>
        </w:tabs>
        <w:ind w:left="7320" w:hanging="155"/>
      </w:pPr>
      <w:rPr>
        <w:rFonts w:hint="default"/>
      </w:rPr>
    </w:lvl>
    <w:lvl w:ilvl="8">
      <w:start w:val="1"/>
      <w:numFmt w:val="bullet"/>
      <w:lvlText w:val="•"/>
      <w:lvlJc w:val="left"/>
      <w:pPr>
        <w:tabs>
          <w:tab w:val="num" w:pos="0"/>
        </w:tabs>
        <w:ind w:left="8446" w:hanging="155"/>
      </w:pPr>
      <w:rPr>
        <w:rFonts w:hint="default"/>
      </w:rPr>
    </w:lvl>
  </w:abstractNum>
  <w:abstractNum w:abstractNumId="18" w15:restartNumberingAfterBreak="0">
    <w:nsid w:val="42944663"/>
    <w:multiLevelType w:val="multilevel"/>
    <w:tmpl w:val="F9AA7914"/>
    <w:lvl w:ilvl="0">
      <w:start w:val="2"/>
      <w:numFmt w:val="decimal"/>
      <w:lvlText w:val="%1"/>
      <w:lvlJc w:val="left"/>
      <w:pPr>
        <w:tabs>
          <w:tab w:val="num" w:pos="0"/>
        </w:tabs>
        <w:ind w:left="786" w:hanging="627"/>
      </w:pPr>
      <w:rPr>
        <w:rFonts w:hint="default"/>
      </w:rPr>
    </w:lvl>
    <w:lvl w:ilvl="1">
      <w:start w:val="1"/>
      <w:numFmt w:val="decimal"/>
      <w:lvlText w:val="%1.%2"/>
      <w:lvlJc w:val="left"/>
      <w:pPr>
        <w:tabs>
          <w:tab w:val="num" w:pos="0"/>
        </w:tabs>
        <w:ind w:left="786" w:hanging="627"/>
      </w:pPr>
      <w:rPr>
        <w:rFonts w:ascii="Times New Roman" w:hAnsi="Times New Roman" w:cs="Times New Roman" w:hint="default"/>
      </w:rPr>
    </w:lvl>
    <w:lvl w:ilvl="2">
      <w:start w:val="1"/>
      <w:numFmt w:val="bullet"/>
      <w:lvlText w:val="•"/>
      <w:lvlJc w:val="left"/>
      <w:pPr>
        <w:tabs>
          <w:tab w:val="num" w:pos="0"/>
        </w:tabs>
        <w:ind w:left="2788" w:hanging="627"/>
      </w:pPr>
      <w:rPr>
        <w:rFonts w:hint="default"/>
      </w:rPr>
    </w:lvl>
    <w:lvl w:ilvl="3">
      <w:start w:val="1"/>
      <w:numFmt w:val="bullet"/>
      <w:lvlText w:val="•"/>
      <w:lvlJc w:val="left"/>
      <w:pPr>
        <w:tabs>
          <w:tab w:val="num" w:pos="0"/>
        </w:tabs>
        <w:ind w:left="3792" w:hanging="627"/>
      </w:pPr>
      <w:rPr>
        <w:rFonts w:hint="default"/>
      </w:rPr>
    </w:lvl>
    <w:lvl w:ilvl="4">
      <w:start w:val="1"/>
      <w:numFmt w:val="bullet"/>
      <w:lvlText w:val="•"/>
      <w:lvlJc w:val="left"/>
      <w:pPr>
        <w:tabs>
          <w:tab w:val="num" w:pos="0"/>
        </w:tabs>
        <w:ind w:left="4796" w:hanging="627"/>
      </w:pPr>
      <w:rPr>
        <w:rFonts w:hint="default"/>
      </w:rPr>
    </w:lvl>
    <w:lvl w:ilvl="5">
      <w:start w:val="1"/>
      <w:numFmt w:val="bullet"/>
      <w:lvlText w:val="•"/>
      <w:lvlJc w:val="left"/>
      <w:pPr>
        <w:tabs>
          <w:tab w:val="num" w:pos="0"/>
        </w:tabs>
        <w:ind w:left="5800" w:hanging="627"/>
      </w:pPr>
      <w:rPr>
        <w:rFonts w:hint="default"/>
      </w:rPr>
    </w:lvl>
    <w:lvl w:ilvl="6">
      <w:start w:val="1"/>
      <w:numFmt w:val="bullet"/>
      <w:lvlText w:val="•"/>
      <w:lvlJc w:val="left"/>
      <w:pPr>
        <w:tabs>
          <w:tab w:val="num" w:pos="0"/>
        </w:tabs>
        <w:ind w:left="6804" w:hanging="627"/>
      </w:pPr>
      <w:rPr>
        <w:rFonts w:hint="default"/>
      </w:rPr>
    </w:lvl>
    <w:lvl w:ilvl="7">
      <w:start w:val="1"/>
      <w:numFmt w:val="bullet"/>
      <w:lvlText w:val="•"/>
      <w:lvlJc w:val="left"/>
      <w:pPr>
        <w:tabs>
          <w:tab w:val="num" w:pos="0"/>
        </w:tabs>
        <w:ind w:left="7808" w:hanging="627"/>
      </w:pPr>
      <w:rPr>
        <w:rFonts w:hint="default"/>
      </w:rPr>
    </w:lvl>
    <w:lvl w:ilvl="8">
      <w:start w:val="1"/>
      <w:numFmt w:val="bullet"/>
      <w:lvlText w:val="•"/>
      <w:lvlJc w:val="left"/>
      <w:pPr>
        <w:tabs>
          <w:tab w:val="num" w:pos="0"/>
        </w:tabs>
        <w:ind w:left="8812" w:hanging="627"/>
      </w:pPr>
      <w:rPr>
        <w:rFonts w:hint="default"/>
      </w:rPr>
    </w:lvl>
  </w:abstractNum>
  <w:abstractNum w:abstractNumId="19" w15:restartNumberingAfterBreak="0">
    <w:nsid w:val="5B3594D0"/>
    <w:multiLevelType w:val="multilevel"/>
    <w:tmpl w:val="CEE01A16"/>
    <w:lvl w:ilvl="0">
      <w:start w:val="4"/>
      <w:numFmt w:val="decimal"/>
      <w:lvlText w:val="%1"/>
      <w:lvlJc w:val="left"/>
      <w:pPr>
        <w:tabs>
          <w:tab w:val="num" w:pos="0"/>
        </w:tabs>
        <w:ind w:left="160" w:hanging="450"/>
      </w:pPr>
      <w:rPr>
        <w:rFonts w:hint="default"/>
      </w:rPr>
    </w:lvl>
    <w:lvl w:ilvl="1">
      <w:start w:val="1"/>
      <w:numFmt w:val="decimal"/>
      <w:lvlText w:val="%1.%2"/>
      <w:lvlJc w:val="left"/>
      <w:pPr>
        <w:tabs>
          <w:tab w:val="num" w:pos="0"/>
        </w:tabs>
        <w:ind w:left="160" w:hanging="450"/>
      </w:pPr>
      <w:rPr>
        <w:rFonts w:ascii="Times New Roman" w:hAnsi="Times New Roman" w:cs="Times New Roman" w:hint="default"/>
      </w:rPr>
    </w:lvl>
    <w:lvl w:ilvl="2">
      <w:start w:val="1"/>
      <w:numFmt w:val="bullet"/>
      <w:lvlText w:val="•"/>
      <w:lvlJc w:val="left"/>
      <w:pPr>
        <w:tabs>
          <w:tab w:val="num" w:pos="0"/>
        </w:tabs>
        <w:ind w:left="2292" w:hanging="450"/>
      </w:pPr>
      <w:rPr>
        <w:rFonts w:hint="default"/>
      </w:rPr>
    </w:lvl>
    <w:lvl w:ilvl="3">
      <w:start w:val="1"/>
      <w:numFmt w:val="bullet"/>
      <w:lvlText w:val="•"/>
      <w:lvlJc w:val="left"/>
      <w:pPr>
        <w:tabs>
          <w:tab w:val="num" w:pos="0"/>
        </w:tabs>
        <w:ind w:left="3358" w:hanging="450"/>
      </w:pPr>
      <w:rPr>
        <w:rFonts w:hint="default"/>
      </w:rPr>
    </w:lvl>
    <w:lvl w:ilvl="4">
      <w:start w:val="1"/>
      <w:numFmt w:val="bullet"/>
      <w:lvlText w:val="•"/>
      <w:lvlJc w:val="left"/>
      <w:pPr>
        <w:tabs>
          <w:tab w:val="num" w:pos="0"/>
        </w:tabs>
        <w:ind w:left="4424" w:hanging="450"/>
      </w:pPr>
      <w:rPr>
        <w:rFonts w:hint="default"/>
      </w:rPr>
    </w:lvl>
    <w:lvl w:ilvl="5">
      <w:start w:val="1"/>
      <w:numFmt w:val="bullet"/>
      <w:lvlText w:val="•"/>
      <w:lvlJc w:val="left"/>
      <w:pPr>
        <w:tabs>
          <w:tab w:val="num" w:pos="0"/>
        </w:tabs>
        <w:ind w:left="5490" w:hanging="450"/>
      </w:pPr>
      <w:rPr>
        <w:rFonts w:hint="default"/>
      </w:rPr>
    </w:lvl>
    <w:lvl w:ilvl="6">
      <w:start w:val="1"/>
      <w:numFmt w:val="bullet"/>
      <w:lvlText w:val="•"/>
      <w:lvlJc w:val="left"/>
      <w:pPr>
        <w:tabs>
          <w:tab w:val="num" w:pos="0"/>
        </w:tabs>
        <w:ind w:left="6556" w:hanging="450"/>
      </w:pPr>
      <w:rPr>
        <w:rFonts w:hint="default"/>
      </w:rPr>
    </w:lvl>
    <w:lvl w:ilvl="7">
      <w:start w:val="1"/>
      <w:numFmt w:val="bullet"/>
      <w:lvlText w:val="•"/>
      <w:lvlJc w:val="left"/>
      <w:pPr>
        <w:tabs>
          <w:tab w:val="num" w:pos="0"/>
        </w:tabs>
        <w:ind w:left="7622" w:hanging="450"/>
      </w:pPr>
      <w:rPr>
        <w:rFonts w:hint="default"/>
      </w:rPr>
    </w:lvl>
    <w:lvl w:ilvl="8">
      <w:start w:val="1"/>
      <w:numFmt w:val="bullet"/>
      <w:lvlText w:val="•"/>
      <w:lvlJc w:val="left"/>
      <w:pPr>
        <w:tabs>
          <w:tab w:val="num" w:pos="0"/>
        </w:tabs>
        <w:ind w:left="8688" w:hanging="450"/>
      </w:pPr>
      <w:rPr>
        <w:rFonts w:hint="default"/>
      </w:rPr>
    </w:lvl>
  </w:abstractNum>
  <w:abstractNum w:abstractNumId="20" w15:restartNumberingAfterBreak="0">
    <w:nsid w:val="5D2C284A"/>
    <w:multiLevelType w:val="multilevel"/>
    <w:tmpl w:val="3AD67F32"/>
    <w:lvl w:ilvl="0">
      <w:start w:val="5"/>
      <w:numFmt w:val="decimal"/>
      <w:lvlText w:val="%1"/>
      <w:lvlJc w:val="left"/>
      <w:pPr>
        <w:tabs>
          <w:tab w:val="num" w:pos="0"/>
        </w:tabs>
        <w:ind w:left="100" w:hanging="406"/>
      </w:pPr>
      <w:rPr>
        <w:rFonts w:hint="default"/>
      </w:rPr>
    </w:lvl>
    <w:lvl w:ilvl="1">
      <w:start w:val="1"/>
      <w:numFmt w:val="decimal"/>
      <w:lvlText w:val="%1.%2"/>
      <w:lvlJc w:val="left"/>
      <w:pPr>
        <w:tabs>
          <w:tab w:val="num" w:pos="0"/>
        </w:tabs>
        <w:ind w:left="100" w:hanging="406"/>
      </w:pPr>
      <w:rPr>
        <w:rFonts w:ascii="Times New Roman" w:hAnsi="Times New Roman" w:cs="Times New Roman" w:hint="default"/>
      </w:rPr>
    </w:lvl>
    <w:lvl w:ilvl="2">
      <w:start w:val="1"/>
      <w:numFmt w:val="bullet"/>
      <w:lvlText w:val="•"/>
      <w:lvlJc w:val="left"/>
      <w:pPr>
        <w:tabs>
          <w:tab w:val="num" w:pos="0"/>
        </w:tabs>
        <w:ind w:left="2220" w:hanging="406"/>
      </w:pPr>
      <w:rPr>
        <w:rFonts w:hint="default"/>
      </w:rPr>
    </w:lvl>
    <w:lvl w:ilvl="3">
      <w:start w:val="1"/>
      <w:numFmt w:val="bullet"/>
      <w:lvlText w:val="•"/>
      <w:lvlJc w:val="left"/>
      <w:pPr>
        <w:tabs>
          <w:tab w:val="num" w:pos="0"/>
        </w:tabs>
        <w:ind w:left="3280" w:hanging="406"/>
      </w:pPr>
      <w:rPr>
        <w:rFonts w:hint="default"/>
      </w:rPr>
    </w:lvl>
    <w:lvl w:ilvl="4">
      <w:start w:val="1"/>
      <w:numFmt w:val="bullet"/>
      <w:lvlText w:val="•"/>
      <w:lvlJc w:val="left"/>
      <w:pPr>
        <w:tabs>
          <w:tab w:val="num" w:pos="0"/>
        </w:tabs>
        <w:ind w:left="4340" w:hanging="406"/>
      </w:pPr>
      <w:rPr>
        <w:rFonts w:hint="default"/>
      </w:rPr>
    </w:lvl>
    <w:lvl w:ilvl="5">
      <w:start w:val="1"/>
      <w:numFmt w:val="bullet"/>
      <w:lvlText w:val="•"/>
      <w:lvlJc w:val="left"/>
      <w:pPr>
        <w:tabs>
          <w:tab w:val="num" w:pos="0"/>
        </w:tabs>
        <w:ind w:left="5400" w:hanging="406"/>
      </w:pPr>
      <w:rPr>
        <w:rFonts w:hint="default"/>
      </w:rPr>
    </w:lvl>
    <w:lvl w:ilvl="6">
      <w:start w:val="1"/>
      <w:numFmt w:val="bullet"/>
      <w:lvlText w:val="•"/>
      <w:lvlJc w:val="left"/>
      <w:pPr>
        <w:tabs>
          <w:tab w:val="num" w:pos="0"/>
        </w:tabs>
        <w:ind w:left="6460" w:hanging="406"/>
      </w:pPr>
      <w:rPr>
        <w:rFonts w:hint="default"/>
      </w:rPr>
    </w:lvl>
    <w:lvl w:ilvl="7">
      <w:start w:val="1"/>
      <w:numFmt w:val="bullet"/>
      <w:lvlText w:val="•"/>
      <w:lvlJc w:val="left"/>
      <w:pPr>
        <w:tabs>
          <w:tab w:val="num" w:pos="0"/>
        </w:tabs>
        <w:ind w:left="7520" w:hanging="406"/>
      </w:pPr>
      <w:rPr>
        <w:rFonts w:hint="default"/>
      </w:rPr>
    </w:lvl>
    <w:lvl w:ilvl="8">
      <w:start w:val="1"/>
      <w:numFmt w:val="bullet"/>
      <w:lvlText w:val="•"/>
      <w:lvlJc w:val="left"/>
      <w:pPr>
        <w:tabs>
          <w:tab w:val="num" w:pos="0"/>
        </w:tabs>
        <w:ind w:left="8580" w:hanging="406"/>
      </w:pPr>
      <w:rPr>
        <w:rFonts w:hint="default"/>
      </w:rPr>
    </w:lvl>
  </w:abstractNum>
  <w:abstractNum w:abstractNumId="21" w15:restartNumberingAfterBreak="0">
    <w:nsid w:val="5DAA5E18"/>
    <w:multiLevelType w:val="multilevel"/>
    <w:tmpl w:val="0B8EC10A"/>
    <w:lvl w:ilvl="0">
      <w:start w:val="13"/>
      <w:numFmt w:val="decimal"/>
      <w:lvlText w:val="%1"/>
      <w:lvlJc w:val="left"/>
      <w:pPr>
        <w:tabs>
          <w:tab w:val="num" w:pos="0"/>
        </w:tabs>
        <w:ind w:left="160" w:hanging="642"/>
      </w:pPr>
      <w:rPr>
        <w:rFonts w:hint="default"/>
      </w:rPr>
    </w:lvl>
    <w:lvl w:ilvl="1">
      <w:start w:val="1"/>
      <w:numFmt w:val="decimal"/>
      <w:lvlText w:val="%1.%2"/>
      <w:lvlJc w:val="left"/>
      <w:pPr>
        <w:tabs>
          <w:tab w:val="num" w:pos="0"/>
        </w:tabs>
        <w:ind w:left="160" w:hanging="642"/>
      </w:pPr>
      <w:rPr>
        <w:rFonts w:ascii="Times New Roman" w:hAnsi="Times New Roman" w:cs="Times New Roman" w:hint="default"/>
      </w:rPr>
    </w:lvl>
    <w:lvl w:ilvl="2">
      <w:start w:val="1"/>
      <w:numFmt w:val="bullet"/>
      <w:lvlText w:val="•"/>
      <w:lvlJc w:val="left"/>
      <w:pPr>
        <w:tabs>
          <w:tab w:val="num" w:pos="0"/>
        </w:tabs>
        <w:ind w:left="2292" w:hanging="642"/>
      </w:pPr>
      <w:rPr>
        <w:rFonts w:hint="default"/>
      </w:rPr>
    </w:lvl>
    <w:lvl w:ilvl="3">
      <w:start w:val="1"/>
      <w:numFmt w:val="bullet"/>
      <w:lvlText w:val="•"/>
      <w:lvlJc w:val="left"/>
      <w:pPr>
        <w:tabs>
          <w:tab w:val="num" w:pos="0"/>
        </w:tabs>
        <w:ind w:left="3358" w:hanging="642"/>
      </w:pPr>
      <w:rPr>
        <w:rFonts w:hint="default"/>
      </w:rPr>
    </w:lvl>
    <w:lvl w:ilvl="4">
      <w:start w:val="1"/>
      <w:numFmt w:val="bullet"/>
      <w:lvlText w:val="•"/>
      <w:lvlJc w:val="left"/>
      <w:pPr>
        <w:tabs>
          <w:tab w:val="num" w:pos="0"/>
        </w:tabs>
        <w:ind w:left="4424" w:hanging="642"/>
      </w:pPr>
      <w:rPr>
        <w:rFonts w:hint="default"/>
      </w:rPr>
    </w:lvl>
    <w:lvl w:ilvl="5">
      <w:start w:val="1"/>
      <w:numFmt w:val="bullet"/>
      <w:lvlText w:val="•"/>
      <w:lvlJc w:val="left"/>
      <w:pPr>
        <w:tabs>
          <w:tab w:val="num" w:pos="0"/>
        </w:tabs>
        <w:ind w:left="5490" w:hanging="642"/>
      </w:pPr>
      <w:rPr>
        <w:rFonts w:hint="default"/>
      </w:rPr>
    </w:lvl>
    <w:lvl w:ilvl="6">
      <w:start w:val="1"/>
      <w:numFmt w:val="bullet"/>
      <w:lvlText w:val="•"/>
      <w:lvlJc w:val="left"/>
      <w:pPr>
        <w:tabs>
          <w:tab w:val="num" w:pos="0"/>
        </w:tabs>
        <w:ind w:left="6556" w:hanging="642"/>
      </w:pPr>
      <w:rPr>
        <w:rFonts w:hint="default"/>
      </w:rPr>
    </w:lvl>
    <w:lvl w:ilvl="7">
      <w:start w:val="1"/>
      <w:numFmt w:val="bullet"/>
      <w:lvlText w:val="•"/>
      <w:lvlJc w:val="left"/>
      <w:pPr>
        <w:tabs>
          <w:tab w:val="num" w:pos="0"/>
        </w:tabs>
        <w:ind w:left="7622" w:hanging="642"/>
      </w:pPr>
      <w:rPr>
        <w:rFonts w:hint="default"/>
      </w:rPr>
    </w:lvl>
    <w:lvl w:ilvl="8">
      <w:start w:val="1"/>
      <w:numFmt w:val="bullet"/>
      <w:lvlText w:val="•"/>
      <w:lvlJc w:val="left"/>
      <w:pPr>
        <w:tabs>
          <w:tab w:val="num" w:pos="0"/>
        </w:tabs>
        <w:ind w:left="8688" w:hanging="642"/>
      </w:pPr>
      <w:rPr>
        <w:rFonts w:hint="default"/>
      </w:rPr>
    </w:lvl>
  </w:abstractNum>
  <w:abstractNum w:abstractNumId="22" w15:restartNumberingAfterBreak="0">
    <w:nsid w:val="6597AB02"/>
    <w:multiLevelType w:val="multilevel"/>
    <w:tmpl w:val="5AA252F0"/>
    <w:lvl w:ilvl="0">
      <w:start w:val="3"/>
      <w:numFmt w:val="decimal"/>
      <w:lvlText w:val="%1"/>
      <w:lvlJc w:val="left"/>
      <w:pPr>
        <w:tabs>
          <w:tab w:val="num" w:pos="0"/>
        </w:tabs>
        <w:ind w:left="280" w:hanging="180"/>
      </w:pPr>
      <w:rPr>
        <w:rFonts w:ascii="Times New Roman" w:hAnsi="Times New Roman" w:cs="Times New Roman" w:hint="default"/>
      </w:rPr>
    </w:lvl>
    <w:lvl w:ilvl="1">
      <w:start w:val="1"/>
      <w:numFmt w:val="decimal"/>
      <w:lvlText w:val="%1.%2"/>
      <w:lvlJc w:val="left"/>
      <w:pPr>
        <w:tabs>
          <w:tab w:val="num" w:pos="0"/>
        </w:tabs>
        <w:ind w:left="100" w:hanging="404"/>
      </w:pPr>
      <w:rPr>
        <w:rFonts w:ascii="Times New Roman" w:hAnsi="Times New Roman" w:cs="Times New Roman" w:hint="default"/>
      </w:rPr>
    </w:lvl>
    <w:lvl w:ilvl="2">
      <w:start w:val="1"/>
      <w:numFmt w:val="bullet"/>
      <w:lvlText w:val="•"/>
      <w:lvlJc w:val="left"/>
      <w:pPr>
        <w:tabs>
          <w:tab w:val="num" w:pos="0"/>
        </w:tabs>
        <w:ind w:left="1437" w:hanging="404"/>
      </w:pPr>
      <w:rPr>
        <w:rFonts w:hint="default"/>
      </w:rPr>
    </w:lvl>
    <w:lvl w:ilvl="3">
      <w:start w:val="1"/>
      <w:numFmt w:val="bullet"/>
      <w:lvlText w:val="•"/>
      <w:lvlJc w:val="left"/>
      <w:pPr>
        <w:tabs>
          <w:tab w:val="num" w:pos="0"/>
        </w:tabs>
        <w:ind w:left="2595" w:hanging="404"/>
      </w:pPr>
      <w:rPr>
        <w:rFonts w:hint="default"/>
      </w:rPr>
    </w:lvl>
    <w:lvl w:ilvl="4">
      <w:start w:val="1"/>
      <w:numFmt w:val="bullet"/>
      <w:lvlText w:val="•"/>
      <w:lvlJc w:val="left"/>
      <w:pPr>
        <w:tabs>
          <w:tab w:val="num" w:pos="0"/>
        </w:tabs>
        <w:ind w:left="3753" w:hanging="404"/>
      </w:pPr>
      <w:rPr>
        <w:rFonts w:hint="default"/>
      </w:rPr>
    </w:lvl>
    <w:lvl w:ilvl="5">
      <w:start w:val="1"/>
      <w:numFmt w:val="bullet"/>
      <w:lvlText w:val="•"/>
      <w:lvlJc w:val="left"/>
      <w:pPr>
        <w:tabs>
          <w:tab w:val="num" w:pos="0"/>
        </w:tabs>
        <w:ind w:left="4911" w:hanging="404"/>
      </w:pPr>
      <w:rPr>
        <w:rFonts w:hint="default"/>
      </w:rPr>
    </w:lvl>
    <w:lvl w:ilvl="6">
      <w:start w:val="1"/>
      <w:numFmt w:val="bullet"/>
      <w:lvlText w:val="•"/>
      <w:lvlJc w:val="left"/>
      <w:pPr>
        <w:tabs>
          <w:tab w:val="num" w:pos="0"/>
        </w:tabs>
        <w:ind w:left="6068" w:hanging="404"/>
      </w:pPr>
      <w:rPr>
        <w:rFonts w:hint="default"/>
      </w:rPr>
    </w:lvl>
    <w:lvl w:ilvl="7">
      <w:start w:val="1"/>
      <w:numFmt w:val="bullet"/>
      <w:lvlText w:val="•"/>
      <w:lvlJc w:val="left"/>
      <w:pPr>
        <w:tabs>
          <w:tab w:val="num" w:pos="0"/>
        </w:tabs>
        <w:ind w:left="7226" w:hanging="404"/>
      </w:pPr>
      <w:rPr>
        <w:rFonts w:hint="default"/>
      </w:rPr>
    </w:lvl>
    <w:lvl w:ilvl="8">
      <w:start w:val="1"/>
      <w:numFmt w:val="bullet"/>
      <w:lvlText w:val="•"/>
      <w:lvlJc w:val="left"/>
      <w:pPr>
        <w:tabs>
          <w:tab w:val="num" w:pos="0"/>
        </w:tabs>
        <w:ind w:left="8384" w:hanging="404"/>
      </w:pPr>
      <w:rPr>
        <w:rFonts w:hint="default"/>
      </w:rPr>
    </w:lvl>
  </w:abstractNum>
  <w:abstractNum w:abstractNumId="23" w15:restartNumberingAfterBreak="0">
    <w:nsid w:val="67F387C2"/>
    <w:multiLevelType w:val="multilevel"/>
    <w:tmpl w:val="19E49E80"/>
    <w:lvl w:ilvl="0">
      <w:start w:val="2"/>
      <w:numFmt w:val="decimal"/>
      <w:lvlText w:val="%1"/>
      <w:lvlJc w:val="left"/>
      <w:pPr>
        <w:tabs>
          <w:tab w:val="num" w:pos="0"/>
        </w:tabs>
        <w:ind w:left="280" w:hanging="180"/>
      </w:pPr>
      <w:rPr>
        <w:rFonts w:ascii="Times New Roman" w:hAnsi="Times New Roman" w:cs="Times New Roman" w:hint="default"/>
      </w:rPr>
    </w:lvl>
    <w:lvl w:ilvl="1">
      <w:start w:val="1"/>
      <w:numFmt w:val="decimal"/>
      <w:lvlText w:val="%1.%2"/>
      <w:lvlJc w:val="left"/>
      <w:pPr>
        <w:tabs>
          <w:tab w:val="num" w:pos="0"/>
        </w:tabs>
        <w:ind w:left="100" w:hanging="373"/>
      </w:pPr>
      <w:rPr>
        <w:rFonts w:ascii="Times New Roman" w:hAnsi="Times New Roman" w:cs="Times New Roman" w:hint="default"/>
      </w:rPr>
    </w:lvl>
    <w:lvl w:ilvl="2">
      <w:start w:val="1"/>
      <w:numFmt w:val="bullet"/>
      <w:lvlText w:val="●"/>
      <w:lvlJc w:val="left"/>
      <w:pPr>
        <w:tabs>
          <w:tab w:val="num" w:pos="0"/>
        </w:tabs>
        <w:ind w:left="555" w:hanging="155"/>
      </w:pPr>
      <w:rPr>
        <w:rFonts w:ascii="Times New Roman" w:hAnsi="Times New Roman" w:cs="Times New Roman" w:hint="default"/>
      </w:rPr>
    </w:lvl>
    <w:lvl w:ilvl="3">
      <w:start w:val="1"/>
      <w:numFmt w:val="bullet"/>
      <w:lvlText w:val="•"/>
      <w:lvlJc w:val="left"/>
      <w:pPr>
        <w:tabs>
          <w:tab w:val="num" w:pos="0"/>
        </w:tabs>
        <w:ind w:left="1827" w:hanging="155"/>
      </w:pPr>
      <w:rPr>
        <w:rFonts w:hint="default"/>
      </w:rPr>
    </w:lvl>
    <w:lvl w:ilvl="4">
      <w:start w:val="1"/>
      <w:numFmt w:val="bullet"/>
      <w:lvlText w:val="•"/>
      <w:lvlJc w:val="left"/>
      <w:pPr>
        <w:tabs>
          <w:tab w:val="num" w:pos="0"/>
        </w:tabs>
        <w:ind w:left="3095" w:hanging="155"/>
      </w:pPr>
      <w:rPr>
        <w:rFonts w:hint="default"/>
      </w:rPr>
    </w:lvl>
    <w:lvl w:ilvl="5">
      <w:start w:val="1"/>
      <w:numFmt w:val="bullet"/>
      <w:lvlText w:val="•"/>
      <w:lvlJc w:val="left"/>
      <w:pPr>
        <w:tabs>
          <w:tab w:val="num" w:pos="0"/>
        </w:tabs>
        <w:ind w:left="4362" w:hanging="155"/>
      </w:pPr>
      <w:rPr>
        <w:rFonts w:hint="default"/>
      </w:rPr>
    </w:lvl>
    <w:lvl w:ilvl="6">
      <w:start w:val="1"/>
      <w:numFmt w:val="bullet"/>
      <w:lvlText w:val="•"/>
      <w:lvlJc w:val="left"/>
      <w:pPr>
        <w:tabs>
          <w:tab w:val="num" w:pos="0"/>
        </w:tabs>
        <w:ind w:left="5630" w:hanging="155"/>
      </w:pPr>
      <w:rPr>
        <w:rFonts w:hint="default"/>
      </w:rPr>
    </w:lvl>
    <w:lvl w:ilvl="7">
      <w:start w:val="1"/>
      <w:numFmt w:val="bullet"/>
      <w:lvlText w:val="•"/>
      <w:lvlJc w:val="left"/>
      <w:pPr>
        <w:tabs>
          <w:tab w:val="num" w:pos="0"/>
        </w:tabs>
        <w:ind w:left="6897" w:hanging="155"/>
      </w:pPr>
      <w:rPr>
        <w:rFonts w:hint="default"/>
      </w:rPr>
    </w:lvl>
    <w:lvl w:ilvl="8">
      <w:start w:val="1"/>
      <w:numFmt w:val="bullet"/>
      <w:lvlText w:val="•"/>
      <w:lvlJc w:val="left"/>
      <w:pPr>
        <w:tabs>
          <w:tab w:val="num" w:pos="0"/>
        </w:tabs>
        <w:ind w:left="8165" w:hanging="155"/>
      </w:pPr>
      <w:rPr>
        <w:rFonts w:hint="default"/>
      </w:rPr>
    </w:lvl>
  </w:abstractNum>
  <w:abstractNum w:abstractNumId="24" w15:restartNumberingAfterBreak="0">
    <w:nsid w:val="75AE35EB"/>
    <w:multiLevelType w:val="multilevel"/>
    <w:tmpl w:val="95C8B162"/>
    <w:lvl w:ilvl="0">
      <w:start w:val="7"/>
      <w:numFmt w:val="decimal"/>
      <w:lvlText w:val="%1"/>
      <w:lvlJc w:val="left"/>
      <w:pPr>
        <w:tabs>
          <w:tab w:val="num" w:pos="0"/>
        </w:tabs>
        <w:ind w:left="160" w:hanging="564"/>
      </w:pPr>
      <w:rPr>
        <w:rFonts w:hint="default"/>
      </w:rPr>
    </w:lvl>
    <w:lvl w:ilvl="1">
      <w:start w:val="1"/>
      <w:numFmt w:val="decimal"/>
      <w:lvlText w:val="%1.%2"/>
      <w:lvlJc w:val="left"/>
      <w:pPr>
        <w:tabs>
          <w:tab w:val="num" w:pos="0"/>
        </w:tabs>
        <w:ind w:left="160" w:hanging="564"/>
      </w:pPr>
      <w:rPr>
        <w:rFonts w:hint="default"/>
      </w:rPr>
    </w:lvl>
    <w:lvl w:ilvl="2">
      <w:start w:val="1"/>
      <w:numFmt w:val="decimal"/>
      <w:lvlText w:val="%1.%2.%3"/>
      <w:lvlJc w:val="left"/>
      <w:pPr>
        <w:tabs>
          <w:tab w:val="num" w:pos="0"/>
        </w:tabs>
        <w:ind w:left="790" w:hanging="630"/>
      </w:pPr>
      <w:rPr>
        <w:rFonts w:hint="default"/>
      </w:rPr>
    </w:lvl>
    <w:lvl w:ilvl="3">
      <w:start w:val="1"/>
      <w:numFmt w:val="bullet"/>
      <w:lvlText w:val="•"/>
      <w:lvlJc w:val="left"/>
      <w:pPr>
        <w:tabs>
          <w:tab w:val="num" w:pos="0"/>
        </w:tabs>
        <w:ind w:left="3026" w:hanging="630"/>
      </w:pPr>
      <w:rPr>
        <w:rFonts w:hint="default"/>
      </w:rPr>
    </w:lvl>
    <w:lvl w:ilvl="4">
      <w:start w:val="1"/>
      <w:numFmt w:val="bullet"/>
      <w:lvlText w:val="•"/>
      <w:lvlJc w:val="left"/>
      <w:pPr>
        <w:tabs>
          <w:tab w:val="num" w:pos="0"/>
        </w:tabs>
        <w:ind w:left="4140" w:hanging="630"/>
      </w:pPr>
      <w:rPr>
        <w:rFonts w:hint="default"/>
      </w:rPr>
    </w:lvl>
    <w:lvl w:ilvl="5">
      <w:start w:val="1"/>
      <w:numFmt w:val="bullet"/>
      <w:lvlText w:val="•"/>
      <w:lvlJc w:val="left"/>
      <w:pPr>
        <w:tabs>
          <w:tab w:val="num" w:pos="0"/>
        </w:tabs>
        <w:ind w:left="5253" w:hanging="630"/>
      </w:pPr>
      <w:rPr>
        <w:rFonts w:hint="default"/>
      </w:rPr>
    </w:lvl>
    <w:lvl w:ilvl="6">
      <w:start w:val="1"/>
      <w:numFmt w:val="bullet"/>
      <w:lvlText w:val="•"/>
      <w:lvlJc w:val="left"/>
      <w:pPr>
        <w:tabs>
          <w:tab w:val="num" w:pos="0"/>
        </w:tabs>
        <w:ind w:left="6366" w:hanging="630"/>
      </w:pPr>
      <w:rPr>
        <w:rFonts w:hint="default"/>
      </w:rPr>
    </w:lvl>
    <w:lvl w:ilvl="7">
      <w:start w:val="1"/>
      <w:numFmt w:val="bullet"/>
      <w:lvlText w:val="•"/>
      <w:lvlJc w:val="left"/>
      <w:pPr>
        <w:tabs>
          <w:tab w:val="num" w:pos="0"/>
        </w:tabs>
        <w:ind w:left="7480" w:hanging="630"/>
      </w:pPr>
      <w:rPr>
        <w:rFonts w:hint="default"/>
      </w:rPr>
    </w:lvl>
    <w:lvl w:ilvl="8">
      <w:start w:val="1"/>
      <w:numFmt w:val="bullet"/>
      <w:lvlText w:val="•"/>
      <w:lvlJc w:val="left"/>
      <w:pPr>
        <w:tabs>
          <w:tab w:val="num" w:pos="0"/>
        </w:tabs>
        <w:ind w:left="8593" w:hanging="630"/>
      </w:pPr>
      <w:rPr>
        <w:rFonts w:hint="default"/>
      </w:rPr>
    </w:lvl>
  </w:abstractNum>
  <w:num w:numId="1">
    <w:abstractNumId w:val="21"/>
  </w:num>
  <w:num w:numId="2">
    <w:abstractNumId w:val="14"/>
  </w:num>
  <w:num w:numId="3">
    <w:abstractNumId w:val="12"/>
  </w:num>
  <w:num w:numId="4">
    <w:abstractNumId w:val="1"/>
  </w:num>
  <w:num w:numId="5">
    <w:abstractNumId w:val="7"/>
  </w:num>
  <w:num w:numId="6">
    <w:abstractNumId w:val="10"/>
  </w:num>
  <w:num w:numId="7">
    <w:abstractNumId w:val="24"/>
  </w:num>
  <w:num w:numId="8">
    <w:abstractNumId w:val="4"/>
  </w:num>
  <w:num w:numId="9">
    <w:abstractNumId w:val="0"/>
  </w:num>
  <w:num w:numId="10">
    <w:abstractNumId w:val="19"/>
  </w:num>
  <w:num w:numId="11">
    <w:abstractNumId w:val="9"/>
  </w:num>
  <w:num w:numId="12">
    <w:abstractNumId w:val="3"/>
  </w:num>
  <w:num w:numId="13">
    <w:abstractNumId w:val="18"/>
  </w:num>
  <w:num w:numId="14">
    <w:abstractNumId w:val="2"/>
  </w:num>
  <w:num w:numId="15">
    <w:abstractNumId w:val="11"/>
  </w:num>
  <w:num w:numId="16">
    <w:abstractNumId w:val="20"/>
  </w:num>
  <w:num w:numId="17">
    <w:abstractNumId w:val="8"/>
  </w:num>
  <w:num w:numId="18">
    <w:abstractNumId w:val="13"/>
  </w:num>
  <w:num w:numId="19">
    <w:abstractNumId w:val="6"/>
  </w:num>
  <w:num w:numId="20">
    <w:abstractNumId w:val="22"/>
  </w:num>
  <w:num w:numId="21">
    <w:abstractNumId w:val="17"/>
  </w:num>
  <w:num w:numId="22">
    <w:abstractNumId w:val="16"/>
  </w:num>
  <w:num w:numId="23">
    <w:abstractNumId w:val="5"/>
  </w:num>
  <w:num w:numId="24">
    <w:abstractNumId w:val="23"/>
  </w:num>
  <w:num w:numId="25">
    <w:abstractNumId w:val="15"/>
  </w:num>
  <w:num w:numId="26">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Юлия Волкова">
    <w15:presenceInfo w15:providerId="Windows Live" w15:userId="53b21a8b66ccd2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53C"/>
    <w:rsid w:val="00007138"/>
    <w:rsid w:val="000141F1"/>
    <w:rsid w:val="000C01BF"/>
    <w:rsid w:val="000C26EA"/>
    <w:rsid w:val="000D2E17"/>
    <w:rsid w:val="0011141A"/>
    <w:rsid w:val="00153AA4"/>
    <w:rsid w:val="00153AF7"/>
    <w:rsid w:val="00196451"/>
    <w:rsid w:val="00222DCC"/>
    <w:rsid w:val="0028696E"/>
    <w:rsid w:val="002A72BB"/>
    <w:rsid w:val="002E4CBA"/>
    <w:rsid w:val="00306B00"/>
    <w:rsid w:val="003108DF"/>
    <w:rsid w:val="003B534B"/>
    <w:rsid w:val="004679AF"/>
    <w:rsid w:val="00482B2D"/>
    <w:rsid w:val="0048569F"/>
    <w:rsid w:val="004A3F87"/>
    <w:rsid w:val="0050629F"/>
    <w:rsid w:val="00627AC9"/>
    <w:rsid w:val="0065339D"/>
    <w:rsid w:val="006738B8"/>
    <w:rsid w:val="006F16A8"/>
    <w:rsid w:val="00703BC4"/>
    <w:rsid w:val="00743840"/>
    <w:rsid w:val="00785AFC"/>
    <w:rsid w:val="00795407"/>
    <w:rsid w:val="007A06BA"/>
    <w:rsid w:val="007B218A"/>
    <w:rsid w:val="007C0CBA"/>
    <w:rsid w:val="007E2A3D"/>
    <w:rsid w:val="0080228D"/>
    <w:rsid w:val="00812E1E"/>
    <w:rsid w:val="00833B9E"/>
    <w:rsid w:val="008D1FA5"/>
    <w:rsid w:val="008F1607"/>
    <w:rsid w:val="008F69C0"/>
    <w:rsid w:val="009052DA"/>
    <w:rsid w:val="00906B6E"/>
    <w:rsid w:val="00930D13"/>
    <w:rsid w:val="0093170A"/>
    <w:rsid w:val="00A2783A"/>
    <w:rsid w:val="00A51852"/>
    <w:rsid w:val="00AF1FC5"/>
    <w:rsid w:val="00B97C11"/>
    <w:rsid w:val="00BA4DAE"/>
    <w:rsid w:val="00BF3550"/>
    <w:rsid w:val="00C149B2"/>
    <w:rsid w:val="00C437B2"/>
    <w:rsid w:val="00C72827"/>
    <w:rsid w:val="00CA6776"/>
    <w:rsid w:val="00D04ACC"/>
    <w:rsid w:val="00D1367C"/>
    <w:rsid w:val="00D30E0F"/>
    <w:rsid w:val="00D36F8C"/>
    <w:rsid w:val="00D430B3"/>
    <w:rsid w:val="00D73D83"/>
    <w:rsid w:val="00DA353C"/>
    <w:rsid w:val="00E0651A"/>
    <w:rsid w:val="00F215A9"/>
    <w:rsid w:val="00F35358"/>
    <w:rsid w:val="00FF1708"/>
    <w:rsid w:val="00FF3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0A33A1"/>
  <w15:docId w15:val="{F0953A3A-EFF2-4487-8C53-35EF16E04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link w:val="10"/>
    <w:uiPriority w:val="9"/>
    <w:qFormat/>
    <w:rsid w:val="008D1FA5"/>
    <w:pPr>
      <w:spacing w:before="100" w:beforeAutospacing="1" w:after="100" w:afterAutospacing="1" w:line="240" w:lineRule="auto"/>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Pr>
      <w:vertAlign w:val="superscript"/>
    </w:rPr>
  </w:style>
  <w:style w:type="table" w:customStyle="1" w:styleId="11">
    <w:name w:val="Обычная таблица1"/>
    <w:uiPriority w:val="99"/>
    <w:tblPr>
      <w:tblInd w:w="0" w:type="dxa"/>
      <w:tblCellMar>
        <w:top w:w="0" w:type="dxa"/>
        <w:left w:w="108" w:type="dxa"/>
        <w:bottom w:w="0" w:type="dxa"/>
        <w:right w:w="108" w:type="dxa"/>
      </w:tblCellMar>
    </w:tblPr>
  </w:style>
  <w:style w:type="table" w:customStyle="1" w:styleId="TableNormal">
    <w:name w:val="Table Normal"/>
    <w:uiPriority w:val="2"/>
    <w:qFormat/>
    <w:tblPr>
      <w:tblInd w:w="0" w:type="dxa"/>
      <w:tblCellMar>
        <w:top w:w="0" w:type="dxa"/>
        <w:left w:w="0" w:type="dxa"/>
        <w:bottom w:w="0" w:type="dxa"/>
        <w:right w:w="0" w:type="dxa"/>
      </w:tblCellMar>
    </w:tblPr>
  </w:style>
  <w:style w:type="paragraph" w:styleId="a4">
    <w:name w:val="Body Text"/>
    <w:basedOn w:val="a"/>
    <w:pPr>
      <w:ind w:left="-15872"/>
    </w:pPr>
    <w:rPr>
      <w:sz w:val="28"/>
      <w:szCs w:val="28"/>
    </w:rPr>
  </w:style>
  <w:style w:type="paragraph" w:customStyle="1" w:styleId="12">
    <w:name w:val="Абзац списка1"/>
    <w:basedOn w:val="a"/>
    <w:pPr>
      <w:ind w:left="-15872"/>
      <w:jc w:val="both"/>
    </w:pPr>
  </w:style>
  <w:style w:type="paragraph" w:customStyle="1" w:styleId="13">
    <w:name w:val="Верхний колонтитул1"/>
    <w:basedOn w:val="a"/>
  </w:style>
  <w:style w:type="character" w:customStyle="1" w:styleId="a5">
    <w:name w:val="Верхний колонтитул Знак"/>
    <w:rPr>
      <w:rFonts w:ascii="Times New Roman" w:eastAsia="Times New Roman" w:hAnsi="Times New Roman" w:cs="Times New Roman"/>
      <w:lang w:val="ru-RU"/>
    </w:rPr>
  </w:style>
  <w:style w:type="paragraph" w:customStyle="1" w:styleId="14">
    <w:name w:val="Нижний колонтитул1"/>
    <w:basedOn w:val="a"/>
  </w:style>
  <w:style w:type="character" w:customStyle="1" w:styleId="a6">
    <w:name w:val="Нижний колонтитул Знак"/>
    <w:rPr>
      <w:rFonts w:ascii="Times New Roman" w:eastAsia="Times New Roman" w:hAnsi="Times New Roman" w:cs="Times New Roman"/>
      <w:lang w:val="ru-RU"/>
    </w:rPr>
  </w:style>
  <w:style w:type="table" w:customStyle="1" w:styleId="15">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Normal1">
    <w:name w:val="Table Normal1"/>
    <w:uiPriority w:val="99"/>
    <w:tblPr>
      <w:tblInd w:w="0" w:type="dxa"/>
      <w:tblCellMar>
        <w:top w:w="0" w:type="dxa"/>
        <w:left w:w="0" w:type="dxa"/>
        <w:bottom w:w="0" w:type="dxa"/>
        <w:right w:w="0" w:type="dxa"/>
      </w:tblCellMar>
    </w:tblPr>
  </w:style>
  <w:style w:type="table" w:customStyle="1" w:styleId="TableNormal2">
    <w:name w:val="Table Normal2"/>
    <w:uiPriority w:val="99"/>
    <w:tblPr>
      <w:tblInd w:w="0" w:type="dxa"/>
      <w:tblCellMar>
        <w:top w:w="0" w:type="dxa"/>
        <w:left w:w="0" w:type="dxa"/>
        <w:bottom w:w="0" w:type="dxa"/>
        <w:right w:w="0" w:type="dxa"/>
      </w:tblCellMar>
    </w:tblPr>
  </w:style>
  <w:style w:type="table" w:customStyle="1" w:styleId="TableNormal3">
    <w:name w:val="Table Normal3"/>
    <w:uiPriority w:val="99"/>
    <w:tblPr>
      <w:tblInd w:w="0" w:type="dxa"/>
      <w:tblCellMar>
        <w:top w:w="0" w:type="dxa"/>
        <w:left w:w="0" w:type="dxa"/>
        <w:bottom w:w="0" w:type="dxa"/>
        <w:right w:w="0" w:type="dxa"/>
      </w:tblCellMar>
    </w:tblPr>
  </w:style>
  <w:style w:type="table" w:customStyle="1" w:styleId="16">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
    <w:name w:val="Сетка таблицы2"/>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3">
    <w:name w:val="Сетка таблицы3"/>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a7">
    <w:name w:val="Normal (Web)"/>
    <w:basedOn w:val="a"/>
    <w:pPr>
      <w:widowControl w:val="0"/>
      <w:spacing w:before="100" w:after="100"/>
    </w:pPr>
    <w:rPr>
      <w:sz w:val="24"/>
      <w:szCs w:val="24"/>
    </w:rPr>
  </w:style>
  <w:style w:type="paragraph" w:customStyle="1" w:styleId="msonormalmailrucssattributepostfix">
    <w:name w:val="msonormal_mailru_css_attribute_postfix"/>
    <w:basedOn w:val="a"/>
    <w:pPr>
      <w:widowControl w:val="0"/>
      <w:spacing w:before="100" w:after="100"/>
    </w:pPr>
    <w:rPr>
      <w:sz w:val="24"/>
      <w:szCs w:val="24"/>
    </w:rPr>
  </w:style>
  <w:style w:type="paragraph" w:styleId="a8">
    <w:name w:val="annotation text"/>
    <w:basedOn w:val="a"/>
    <w:link w:val="17"/>
    <w:uiPriority w:val="99"/>
    <w:pPr>
      <w:widowControl w:val="0"/>
    </w:pPr>
    <w:rPr>
      <w:sz w:val="20"/>
      <w:szCs w:val="20"/>
    </w:rPr>
  </w:style>
  <w:style w:type="character" w:customStyle="1" w:styleId="a9">
    <w:name w:val="Текст примечания Знак"/>
    <w:uiPriority w:val="99"/>
    <w:rPr>
      <w:rFonts w:ascii="Times New Roman" w:eastAsia="Times New Roman" w:hAnsi="Times New Roman" w:cs="Times New Roman"/>
      <w:sz w:val="20"/>
      <w:szCs w:val="20"/>
      <w:lang w:val="ru-RU"/>
    </w:rPr>
  </w:style>
  <w:style w:type="paragraph" w:styleId="aa">
    <w:name w:val="footnote text"/>
    <w:basedOn w:val="a"/>
    <w:pPr>
      <w:widowControl w:val="0"/>
    </w:pPr>
    <w:rPr>
      <w:sz w:val="20"/>
      <w:szCs w:val="20"/>
    </w:rPr>
  </w:style>
  <w:style w:type="character" w:customStyle="1" w:styleId="ab">
    <w:name w:val="Текст сноски Знак"/>
    <w:rPr>
      <w:sz w:val="20"/>
      <w:szCs w:val="20"/>
      <w:lang w:val="ru-RU"/>
    </w:rPr>
  </w:style>
  <w:style w:type="character" w:styleId="ac">
    <w:name w:val="Hyperlink"/>
    <w:rPr>
      <w:color w:val="0000FF"/>
      <w:u w:val="single"/>
    </w:rPr>
  </w:style>
  <w:style w:type="character" w:styleId="ad">
    <w:name w:val="FollowedHyperlink"/>
    <w:rPr>
      <w:color w:val="800080"/>
      <w:u w:val="single"/>
    </w:rPr>
  </w:style>
  <w:style w:type="paragraph" w:customStyle="1" w:styleId="msonormal0">
    <w:name w:val="msonormal"/>
    <w:basedOn w:val="a"/>
    <w:pPr>
      <w:widowControl w:val="0"/>
      <w:spacing w:before="100" w:after="100"/>
    </w:pPr>
    <w:rPr>
      <w:sz w:val="24"/>
      <w:szCs w:val="24"/>
    </w:rPr>
  </w:style>
  <w:style w:type="paragraph" w:customStyle="1" w:styleId="xl948">
    <w:name w:val="xl948"/>
    <w:basedOn w:val="a"/>
    <w:pPr>
      <w:widowControl w:val="0"/>
      <w:spacing w:before="100" w:after="100"/>
    </w:pPr>
    <w:rPr>
      <w:rFonts w:ascii="Arial" w:eastAsia="Arial" w:hAnsi="Arial" w:cs="Arial"/>
      <w:sz w:val="24"/>
      <w:szCs w:val="24"/>
    </w:rPr>
  </w:style>
  <w:style w:type="paragraph" w:customStyle="1" w:styleId="xl949">
    <w:name w:val="xl949"/>
    <w:basedOn w:val="a"/>
    <w:pPr>
      <w:widowControl w:val="0"/>
      <w:spacing w:before="100" w:after="100"/>
    </w:pPr>
    <w:rPr>
      <w:rFonts w:ascii="Arial" w:eastAsia="Arial" w:hAnsi="Arial" w:cs="Arial"/>
      <w:sz w:val="24"/>
      <w:szCs w:val="24"/>
    </w:rPr>
  </w:style>
  <w:style w:type="paragraph" w:customStyle="1" w:styleId="xl950">
    <w:name w:val="xl950"/>
    <w:basedOn w:val="a"/>
    <w:pPr>
      <w:widowControl w:val="0"/>
      <w:spacing w:before="100" w:after="100"/>
    </w:pPr>
    <w:rPr>
      <w:rFonts w:ascii="Arial" w:eastAsia="Arial" w:hAnsi="Arial" w:cs="Arial"/>
      <w:color w:val="000000"/>
      <w:sz w:val="24"/>
      <w:szCs w:val="24"/>
    </w:rPr>
  </w:style>
  <w:style w:type="paragraph" w:customStyle="1" w:styleId="xl951">
    <w:name w:val="xl951"/>
    <w:basedOn w:val="a"/>
    <w:pPr>
      <w:widowControl w:val="0"/>
      <w:spacing w:before="100" w:after="100"/>
      <w:jc w:val="center"/>
    </w:pPr>
    <w:rPr>
      <w:rFonts w:ascii="Arial" w:eastAsia="Arial" w:hAnsi="Arial" w:cs="Arial"/>
      <w:color w:val="000000"/>
      <w:sz w:val="24"/>
      <w:szCs w:val="24"/>
    </w:rPr>
  </w:style>
  <w:style w:type="paragraph" w:customStyle="1" w:styleId="xl952">
    <w:name w:val="xl952"/>
    <w:basedOn w:val="a"/>
    <w:pPr>
      <w:widowControl w:val="0"/>
      <w:spacing w:before="100" w:after="100"/>
    </w:pPr>
    <w:rPr>
      <w:rFonts w:ascii="Arial" w:eastAsia="Arial" w:hAnsi="Arial" w:cs="Arial"/>
      <w:sz w:val="24"/>
      <w:szCs w:val="24"/>
    </w:rPr>
  </w:style>
  <w:style w:type="paragraph" w:customStyle="1" w:styleId="xl953">
    <w:name w:val="xl953"/>
    <w:basedOn w:val="a"/>
    <w:pPr>
      <w:widowControl w:val="0"/>
      <w:spacing w:before="100" w:after="100"/>
    </w:pPr>
    <w:rPr>
      <w:rFonts w:ascii="Arial" w:eastAsia="Arial" w:hAnsi="Arial" w:cs="Arial"/>
      <w:sz w:val="24"/>
      <w:szCs w:val="24"/>
    </w:rPr>
  </w:style>
  <w:style w:type="paragraph" w:customStyle="1" w:styleId="xl954">
    <w:name w:val="xl954"/>
    <w:basedOn w:val="a"/>
    <w:pPr>
      <w:widowControl w:val="0"/>
      <w:spacing w:before="100" w:after="100"/>
      <w:jc w:val="center"/>
    </w:pPr>
    <w:rPr>
      <w:rFonts w:ascii="Arial" w:eastAsia="Arial" w:hAnsi="Arial" w:cs="Arial"/>
      <w:color w:val="000000"/>
      <w:sz w:val="16"/>
      <w:szCs w:val="16"/>
    </w:rPr>
  </w:style>
  <w:style w:type="paragraph" w:customStyle="1" w:styleId="xl955">
    <w:name w:val="xl955"/>
    <w:basedOn w:val="a"/>
    <w:pPr>
      <w:widowControl w:val="0"/>
      <w:spacing w:before="100" w:after="100"/>
      <w:jc w:val="center"/>
    </w:pPr>
    <w:rPr>
      <w:rFonts w:ascii="Arial" w:eastAsia="Arial" w:hAnsi="Arial" w:cs="Arial"/>
      <w:color w:val="000000"/>
      <w:sz w:val="16"/>
      <w:szCs w:val="16"/>
    </w:rPr>
  </w:style>
  <w:style w:type="paragraph" w:customStyle="1" w:styleId="xl956">
    <w:name w:val="xl956"/>
    <w:basedOn w:val="a"/>
    <w:pPr>
      <w:widowControl w:val="0"/>
      <w:spacing w:before="100" w:after="100"/>
      <w:jc w:val="center"/>
    </w:pPr>
    <w:rPr>
      <w:rFonts w:ascii="Arial" w:eastAsia="Arial" w:hAnsi="Arial" w:cs="Arial"/>
      <w:sz w:val="16"/>
      <w:szCs w:val="16"/>
    </w:rPr>
  </w:style>
  <w:style w:type="paragraph" w:customStyle="1" w:styleId="xl957">
    <w:name w:val="xl957"/>
    <w:basedOn w:val="a"/>
    <w:pPr>
      <w:widowControl w:val="0"/>
      <w:spacing w:before="100" w:after="100"/>
      <w:jc w:val="center"/>
    </w:pPr>
    <w:rPr>
      <w:rFonts w:ascii="Arial" w:eastAsia="Arial" w:hAnsi="Arial" w:cs="Arial"/>
      <w:sz w:val="16"/>
      <w:szCs w:val="16"/>
    </w:rPr>
  </w:style>
  <w:style w:type="paragraph" w:customStyle="1" w:styleId="xl958">
    <w:name w:val="xl958"/>
    <w:basedOn w:val="a"/>
    <w:pPr>
      <w:widowControl w:val="0"/>
      <w:spacing w:before="100" w:after="100"/>
      <w:jc w:val="center"/>
    </w:pPr>
    <w:rPr>
      <w:rFonts w:ascii="Arial" w:eastAsia="Arial" w:hAnsi="Arial" w:cs="Arial"/>
      <w:sz w:val="24"/>
      <w:szCs w:val="24"/>
    </w:rPr>
  </w:style>
  <w:style w:type="paragraph" w:customStyle="1" w:styleId="xl959">
    <w:name w:val="xl959"/>
    <w:basedOn w:val="a"/>
    <w:pPr>
      <w:widowControl w:val="0"/>
      <w:spacing w:before="100" w:after="100"/>
    </w:pPr>
    <w:rPr>
      <w:rFonts w:ascii="Arial" w:eastAsia="Arial" w:hAnsi="Arial" w:cs="Arial"/>
      <w:sz w:val="18"/>
      <w:szCs w:val="18"/>
    </w:rPr>
  </w:style>
  <w:style w:type="paragraph" w:customStyle="1" w:styleId="xl960">
    <w:name w:val="xl960"/>
    <w:basedOn w:val="a"/>
    <w:pPr>
      <w:widowControl w:val="0"/>
      <w:spacing w:before="100" w:after="100"/>
      <w:jc w:val="center"/>
    </w:pPr>
    <w:rPr>
      <w:rFonts w:ascii="Arial" w:eastAsia="Arial" w:hAnsi="Arial" w:cs="Arial"/>
      <w:sz w:val="18"/>
      <w:szCs w:val="18"/>
    </w:rPr>
  </w:style>
  <w:style w:type="paragraph" w:customStyle="1" w:styleId="xl961">
    <w:name w:val="xl961"/>
    <w:basedOn w:val="a"/>
    <w:pPr>
      <w:widowControl w:val="0"/>
      <w:spacing w:before="100" w:after="100"/>
    </w:pPr>
    <w:rPr>
      <w:rFonts w:ascii="Arial" w:eastAsia="Arial" w:hAnsi="Arial" w:cs="Arial"/>
      <w:color w:val="FF0000"/>
      <w:sz w:val="24"/>
      <w:szCs w:val="24"/>
    </w:rPr>
  </w:style>
  <w:style w:type="paragraph" w:customStyle="1" w:styleId="xl962">
    <w:name w:val="xl962"/>
    <w:basedOn w:val="a"/>
    <w:pPr>
      <w:widowControl w:val="0"/>
      <w:spacing w:before="100" w:after="100"/>
      <w:jc w:val="center"/>
    </w:pPr>
    <w:rPr>
      <w:rFonts w:ascii="Arial" w:eastAsia="Arial" w:hAnsi="Arial" w:cs="Arial"/>
      <w:sz w:val="16"/>
      <w:szCs w:val="16"/>
    </w:rPr>
  </w:style>
  <w:style w:type="paragraph" w:customStyle="1" w:styleId="xl963">
    <w:name w:val="xl963"/>
    <w:basedOn w:val="a"/>
    <w:pPr>
      <w:widowControl w:val="0"/>
      <w:spacing w:before="100" w:after="100"/>
      <w:jc w:val="center"/>
    </w:pPr>
    <w:rPr>
      <w:rFonts w:ascii="Arial" w:eastAsia="Arial" w:hAnsi="Arial" w:cs="Arial"/>
      <w:sz w:val="16"/>
      <w:szCs w:val="16"/>
    </w:rPr>
  </w:style>
  <w:style w:type="paragraph" w:customStyle="1" w:styleId="xl964">
    <w:name w:val="xl964"/>
    <w:basedOn w:val="a"/>
    <w:pPr>
      <w:widowControl w:val="0"/>
      <w:spacing w:before="100" w:after="100"/>
      <w:jc w:val="center"/>
    </w:pPr>
    <w:rPr>
      <w:rFonts w:ascii="Arial" w:eastAsia="Arial" w:hAnsi="Arial" w:cs="Arial"/>
      <w:i/>
      <w:iCs/>
      <w:sz w:val="28"/>
      <w:szCs w:val="28"/>
    </w:rPr>
  </w:style>
  <w:style w:type="paragraph" w:customStyle="1" w:styleId="xl965">
    <w:name w:val="xl965"/>
    <w:basedOn w:val="a"/>
    <w:pPr>
      <w:widowControl w:val="0"/>
      <w:spacing w:before="100" w:after="100"/>
    </w:pPr>
    <w:rPr>
      <w:rFonts w:ascii="Arial" w:eastAsia="Arial" w:hAnsi="Arial" w:cs="Arial"/>
      <w:b/>
      <w:bCs/>
      <w:i/>
      <w:iCs/>
      <w:sz w:val="28"/>
      <w:szCs w:val="28"/>
    </w:rPr>
  </w:style>
  <w:style w:type="paragraph" w:customStyle="1" w:styleId="xl966">
    <w:name w:val="xl966"/>
    <w:basedOn w:val="a"/>
    <w:pPr>
      <w:widowControl w:val="0"/>
      <w:spacing w:before="100" w:after="100"/>
      <w:jc w:val="center"/>
    </w:pPr>
    <w:rPr>
      <w:rFonts w:ascii="Arial" w:eastAsia="Arial" w:hAnsi="Arial" w:cs="Arial"/>
      <w:sz w:val="24"/>
      <w:szCs w:val="24"/>
    </w:rPr>
  </w:style>
  <w:style w:type="paragraph" w:customStyle="1" w:styleId="xl967">
    <w:name w:val="xl967"/>
    <w:basedOn w:val="a"/>
    <w:pPr>
      <w:widowControl w:val="0"/>
      <w:spacing w:before="100" w:after="100"/>
      <w:jc w:val="center"/>
    </w:pPr>
    <w:rPr>
      <w:rFonts w:ascii="Arial" w:eastAsia="Arial" w:hAnsi="Arial" w:cs="Arial"/>
      <w:sz w:val="18"/>
      <w:szCs w:val="18"/>
    </w:rPr>
  </w:style>
  <w:style w:type="paragraph" w:customStyle="1" w:styleId="xl968">
    <w:name w:val="xl968"/>
    <w:basedOn w:val="a"/>
    <w:pPr>
      <w:widowControl w:val="0"/>
      <w:spacing w:before="100" w:after="100"/>
    </w:pPr>
    <w:rPr>
      <w:rFonts w:ascii="Arial" w:eastAsia="Arial" w:hAnsi="Arial" w:cs="Arial"/>
      <w:sz w:val="18"/>
      <w:szCs w:val="18"/>
    </w:rPr>
  </w:style>
  <w:style w:type="paragraph" w:customStyle="1" w:styleId="xl969">
    <w:name w:val="xl969"/>
    <w:basedOn w:val="a"/>
    <w:pPr>
      <w:widowControl w:val="0"/>
      <w:spacing w:before="100" w:after="100"/>
    </w:pPr>
    <w:rPr>
      <w:rFonts w:ascii="Arial" w:eastAsia="Arial" w:hAnsi="Arial" w:cs="Arial"/>
      <w:sz w:val="18"/>
      <w:szCs w:val="18"/>
    </w:rPr>
  </w:style>
  <w:style w:type="paragraph" w:customStyle="1" w:styleId="xl970">
    <w:name w:val="xl970"/>
    <w:basedOn w:val="a"/>
    <w:pPr>
      <w:widowControl w:val="0"/>
      <w:spacing w:before="100" w:after="100"/>
      <w:jc w:val="center"/>
    </w:pPr>
    <w:rPr>
      <w:rFonts w:ascii="Arial" w:eastAsia="Arial" w:hAnsi="Arial" w:cs="Arial"/>
      <w:sz w:val="18"/>
      <w:szCs w:val="18"/>
    </w:rPr>
  </w:style>
  <w:style w:type="paragraph" w:customStyle="1" w:styleId="xl971">
    <w:name w:val="xl971"/>
    <w:basedOn w:val="a"/>
    <w:pPr>
      <w:widowControl w:val="0"/>
      <w:spacing w:before="100" w:after="100"/>
    </w:pPr>
    <w:rPr>
      <w:rFonts w:ascii="Arial" w:eastAsia="Arial" w:hAnsi="Arial" w:cs="Arial"/>
      <w:sz w:val="18"/>
      <w:szCs w:val="18"/>
    </w:rPr>
  </w:style>
  <w:style w:type="paragraph" w:customStyle="1" w:styleId="xl972">
    <w:name w:val="xl972"/>
    <w:basedOn w:val="a"/>
    <w:pPr>
      <w:widowControl w:val="0"/>
      <w:spacing w:before="100" w:after="100"/>
      <w:jc w:val="center"/>
    </w:pPr>
    <w:rPr>
      <w:rFonts w:ascii="Arial" w:eastAsia="Arial" w:hAnsi="Arial" w:cs="Arial"/>
      <w:sz w:val="18"/>
      <w:szCs w:val="18"/>
    </w:rPr>
  </w:style>
  <w:style w:type="paragraph" w:customStyle="1" w:styleId="xl973">
    <w:name w:val="xl973"/>
    <w:basedOn w:val="a"/>
    <w:pPr>
      <w:widowControl w:val="0"/>
      <w:spacing w:before="100" w:after="100"/>
      <w:jc w:val="center"/>
    </w:pPr>
    <w:rPr>
      <w:rFonts w:ascii="Arial" w:eastAsia="Arial" w:hAnsi="Arial" w:cs="Arial"/>
      <w:sz w:val="18"/>
      <w:szCs w:val="18"/>
    </w:rPr>
  </w:style>
  <w:style w:type="paragraph" w:customStyle="1" w:styleId="xl974">
    <w:name w:val="xl974"/>
    <w:basedOn w:val="a"/>
    <w:pPr>
      <w:widowControl w:val="0"/>
      <w:spacing w:before="100" w:after="100"/>
    </w:pPr>
    <w:rPr>
      <w:rFonts w:ascii="Arial" w:eastAsia="Arial" w:hAnsi="Arial" w:cs="Arial"/>
      <w:b/>
      <w:bCs/>
      <w:color w:val="FF0000"/>
      <w:sz w:val="24"/>
      <w:szCs w:val="24"/>
    </w:rPr>
  </w:style>
  <w:style w:type="paragraph" w:customStyle="1" w:styleId="xl975">
    <w:name w:val="xl975"/>
    <w:basedOn w:val="a"/>
    <w:pPr>
      <w:widowControl w:val="0"/>
      <w:spacing w:before="100" w:after="100"/>
    </w:pPr>
    <w:rPr>
      <w:rFonts w:ascii="Arial" w:eastAsia="Arial" w:hAnsi="Arial" w:cs="Arial"/>
      <w:sz w:val="24"/>
      <w:szCs w:val="24"/>
    </w:rPr>
  </w:style>
  <w:style w:type="paragraph" w:customStyle="1" w:styleId="xl976">
    <w:name w:val="xl976"/>
    <w:basedOn w:val="a"/>
    <w:pPr>
      <w:widowControl w:val="0"/>
      <w:spacing w:before="100" w:after="100"/>
      <w:jc w:val="center"/>
    </w:pPr>
    <w:rPr>
      <w:rFonts w:ascii="Arial" w:eastAsia="Arial" w:hAnsi="Arial" w:cs="Arial"/>
      <w:sz w:val="18"/>
      <w:szCs w:val="18"/>
    </w:rPr>
  </w:style>
  <w:style w:type="paragraph" w:customStyle="1" w:styleId="xl977">
    <w:name w:val="xl977"/>
    <w:basedOn w:val="a"/>
    <w:pPr>
      <w:widowControl w:val="0"/>
      <w:spacing w:before="100" w:after="100"/>
      <w:jc w:val="center"/>
    </w:pPr>
    <w:rPr>
      <w:rFonts w:ascii="Arial" w:eastAsia="Arial" w:hAnsi="Arial" w:cs="Arial"/>
      <w:b/>
      <w:bCs/>
      <w:i/>
      <w:iCs/>
      <w:sz w:val="32"/>
      <w:szCs w:val="32"/>
      <w:u w:val="single"/>
    </w:rPr>
  </w:style>
  <w:style w:type="paragraph" w:customStyle="1" w:styleId="xl978">
    <w:name w:val="xl978"/>
    <w:basedOn w:val="a"/>
    <w:pPr>
      <w:widowControl w:val="0"/>
      <w:spacing w:before="100" w:after="100"/>
      <w:jc w:val="center"/>
    </w:pPr>
    <w:rPr>
      <w:rFonts w:ascii="Arial" w:eastAsia="Arial" w:hAnsi="Arial" w:cs="Arial"/>
      <w:sz w:val="18"/>
      <w:szCs w:val="18"/>
    </w:rPr>
  </w:style>
  <w:style w:type="paragraph" w:customStyle="1" w:styleId="xl979">
    <w:name w:val="xl979"/>
    <w:basedOn w:val="a"/>
    <w:pPr>
      <w:widowControl w:val="0"/>
      <w:spacing w:before="100" w:after="100"/>
    </w:pPr>
    <w:rPr>
      <w:rFonts w:ascii="Arial" w:eastAsia="Arial" w:hAnsi="Arial" w:cs="Arial"/>
      <w:b/>
      <w:bCs/>
      <w:sz w:val="24"/>
      <w:szCs w:val="24"/>
    </w:rPr>
  </w:style>
  <w:style w:type="paragraph" w:customStyle="1" w:styleId="xl980">
    <w:name w:val="xl980"/>
    <w:basedOn w:val="a"/>
    <w:pPr>
      <w:widowControl w:val="0"/>
      <w:spacing w:before="100" w:after="100"/>
      <w:jc w:val="center"/>
    </w:pPr>
    <w:rPr>
      <w:b/>
      <w:bCs/>
      <w:sz w:val="24"/>
      <w:szCs w:val="24"/>
    </w:rPr>
  </w:style>
  <w:style w:type="paragraph" w:customStyle="1" w:styleId="xl981">
    <w:name w:val="xl981"/>
    <w:basedOn w:val="a"/>
    <w:pPr>
      <w:widowControl w:val="0"/>
      <w:spacing w:before="100" w:after="100"/>
      <w:jc w:val="center"/>
    </w:pPr>
    <w:rPr>
      <w:b/>
      <w:bCs/>
      <w:color w:val="000000"/>
      <w:sz w:val="24"/>
      <w:szCs w:val="24"/>
    </w:rPr>
  </w:style>
  <w:style w:type="paragraph" w:customStyle="1" w:styleId="xl982">
    <w:name w:val="xl982"/>
    <w:basedOn w:val="a"/>
    <w:pPr>
      <w:widowControl w:val="0"/>
      <w:spacing w:before="100" w:after="100"/>
      <w:jc w:val="center"/>
    </w:pPr>
    <w:rPr>
      <w:rFonts w:ascii="Arial" w:eastAsia="Arial" w:hAnsi="Arial" w:cs="Arial"/>
      <w:sz w:val="16"/>
      <w:szCs w:val="16"/>
    </w:rPr>
  </w:style>
  <w:style w:type="paragraph" w:customStyle="1" w:styleId="xl983">
    <w:name w:val="xl983"/>
    <w:basedOn w:val="a"/>
    <w:pPr>
      <w:widowControl w:val="0"/>
      <w:spacing w:before="100" w:after="100"/>
      <w:jc w:val="center"/>
    </w:pPr>
    <w:rPr>
      <w:rFonts w:ascii="Arial" w:eastAsia="Arial" w:hAnsi="Arial" w:cs="Arial"/>
      <w:sz w:val="18"/>
      <w:szCs w:val="18"/>
    </w:rPr>
  </w:style>
  <w:style w:type="paragraph" w:customStyle="1" w:styleId="xl984">
    <w:name w:val="xl984"/>
    <w:basedOn w:val="a"/>
    <w:pPr>
      <w:widowControl w:val="0"/>
      <w:spacing w:before="100" w:after="100"/>
      <w:jc w:val="center"/>
    </w:pPr>
    <w:rPr>
      <w:b/>
      <w:bCs/>
      <w:sz w:val="24"/>
      <w:szCs w:val="24"/>
    </w:rPr>
  </w:style>
  <w:style w:type="paragraph" w:customStyle="1" w:styleId="xl985">
    <w:name w:val="xl985"/>
    <w:basedOn w:val="a"/>
    <w:pPr>
      <w:widowControl w:val="0"/>
      <w:spacing w:before="100" w:after="100"/>
      <w:jc w:val="center"/>
    </w:pPr>
    <w:rPr>
      <w:rFonts w:ascii="Arial" w:eastAsia="Arial" w:hAnsi="Arial" w:cs="Arial"/>
      <w:sz w:val="16"/>
      <w:szCs w:val="16"/>
    </w:rPr>
  </w:style>
  <w:style w:type="paragraph" w:customStyle="1" w:styleId="xl986">
    <w:name w:val="xl986"/>
    <w:basedOn w:val="a"/>
    <w:pPr>
      <w:widowControl w:val="0"/>
      <w:spacing w:before="100" w:after="100"/>
      <w:jc w:val="center"/>
    </w:pPr>
    <w:rPr>
      <w:rFonts w:ascii="Arial" w:eastAsia="Arial" w:hAnsi="Arial" w:cs="Arial"/>
      <w:sz w:val="16"/>
      <w:szCs w:val="16"/>
    </w:rPr>
  </w:style>
  <w:style w:type="paragraph" w:customStyle="1" w:styleId="xl987">
    <w:name w:val="xl987"/>
    <w:basedOn w:val="a"/>
    <w:pPr>
      <w:widowControl w:val="0"/>
      <w:spacing w:before="100" w:after="100"/>
      <w:jc w:val="center"/>
    </w:pPr>
    <w:rPr>
      <w:rFonts w:ascii="Arial" w:eastAsia="Arial" w:hAnsi="Arial" w:cs="Arial"/>
      <w:sz w:val="16"/>
      <w:szCs w:val="16"/>
    </w:rPr>
  </w:style>
  <w:style w:type="paragraph" w:customStyle="1" w:styleId="xl988">
    <w:name w:val="xl988"/>
    <w:basedOn w:val="a"/>
    <w:pPr>
      <w:widowControl w:val="0"/>
      <w:spacing w:before="100" w:after="100"/>
      <w:jc w:val="center"/>
    </w:pPr>
    <w:rPr>
      <w:rFonts w:ascii="Arial" w:eastAsia="Arial" w:hAnsi="Arial" w:cs="Arial"/>
      <w:b/>
      <w:bCs/>
      <w:i/>
      <w:iCs/>
      <w:sz w:val="34"/>
      <w:szCs w:val="34"/>
      <w:u w:val="single"/>
    </w:rPr>
  </w:style>
  <w:style w:type="paragraph" w:customStyle="1" w:styleId="xl989">
    <w:name w:val="xl989"/>
    <w:basedOn w:val="a"/>
    <w:pPr>
      <w:widowControl w:val="0"/>
      <w:spacing w:before="100" w:after="100"/>
    </w:pPr>
    <w:rPr>
      <w:rFonts w:ascii="Arial" w:eastAsia="Arial" w:hAnsi="Arial" w:cs="Arial"/>
      <w:sz w:val="18"/>
      <w:szCs w:val="18"/>
    </w:rPr>
  </w:style>
  <w:style w:type="paragraph" w:customStyle="1" w:styleId="xl990">
    <w:name w:val="xl990"/>
    <w:basedOn w:val="a"/>
    <w:pPr>
      <w:widowControl w:val="0"/>
      <w:spacing w:before="100" w:after="100"/>
      <w:jc w:val="center"/>
    </w:pPr>
    <w:rPr>
      <w:rFonts w:ascii="Arial" w:eastAsia="Arial" w:hAnsi="Arial" w:cs="Arial"/>
      <w:sz w:val="18"/>
      <w:szCs w:val="18"/>
    </w:rPr>
  </w:style>
  <w:style w:type="paragraph" w:customStyle="1" w:styleId="xl991">
    <w:name w:val="xl991"/>
    <w:basedOn w:val="a"/>
    <w:pPr>
      <w:widowControl w:val="0"/>
      <w:spacing w:before="100" w:after="100"/>
      <w:jc w:val="center"/>
    </w:pPr>
    <w:rPr>
      <w:rFonts w:ascii="Arial" w:eastAsia="Arial" w:hAnsi="Arial" w:cs="Arial"/>
      <w:sz w:val="18"/>
      <w:szCs w:val="18"/>
    </w:rPr>
  </w:style>
  <w:style w:type="paragraph" w:customStyle="1" w:styleId="xl992">
    <w:name w:val="xl992"/>
    <w:basedOn w:val="a"/>
    <w:pPr>
      <w:widowControl w:val="0"/>
      <w:spacing w:before="100" w:after="100"/>
    </w:pPr>
    <w:rPr>
      <w:rFonts w:ascii="Arial" w:eastAsia="Arial" w:hAnsi="Arial" w:cs="Arial"/>
      <w:sz w:val="18"/>
      <w:szCs w:val="18"/>
    </w:rPr>
  </w:style>
  <w:style w:type="paragraph" w:customStyle="1" w:styleId="xl993">
    <w:name w:val="xl993"/>
    <w:basedOn w:val="a"/>
    <w:pPr>
      <w:widowControl w:val="0"/>
      <w:spacing w:before="100" w:after="100"/>
      <w:jc w:val="center"/>
    </w:pPr>
    <w:rPr>
      <w:rFonts w:ascii="Arial" w:eastAsia="Arial" w:hAnsi="Arial" w:cs="Arial"/>
      <w:sz w:val="16"/>
      <w:szCs w:val="16"/>
    </w:rPr>
  </w:style>
  <w:style w:type="paragraph" w:customStyle="1" w:styleId="xl994">
    <w:name w:val="xl994"/>
    <w:basedOn w:val="a"/>
    <w:pPr>
      <w:widowControl w:val="0"/>
      <w:spacing w:before="100" w:after="100"/>
      <w:jc w:val="center"/>
    </w:pPr>
    <w:rPr>
      <w:rFonts w:ascii="Arial" w:eastAsia="Arial" w:hAnsi="Arial" w:cs="Arial"/>
      <w:sz w:val="16"/>
      <w:szCs w:val="16"/>
    </w:rPr>
  </w:style>
  <w:style w:type="paragraph" w:customStyle="1" w:styleId="xl995">
    <w:name w:val="xl995"/>
    <w:basedOn w:val="a"/>
    <w:pPr>
      <w:widowControl w:val="0"/>
      <w:spacing w:before="100" w:after="100"/>
      <w:jc w:val="center"/>
    </w:pPr>
    <w:rPr>
      <w:rFonts w:ascii="Arial" w:eastAsia="Arial" w:hAnsi="Arial" w:cs="Arial"/>
      <w:b/>
      <w:bCs/>
      <w:i/>
      <w:iCs/>
      <w:sz w:val="34"/>
      <w:szCs w:val="34"/>
      <w:u w:val="single"/>
    </w:rPr>
  </w:style>
  <w:style w:type="paragraph" w:customStyle="1" w:styleId="xl996">
    <w:name w:val="xl996"/>
    <w:basedOn w:val="a"/>
    <w:pPr>
      <w:widowControl w:val="0"/>
      <w:spacing w:before="100" w:after="100"/>
      <w:jc w:val="center"/>
    </w:pPr>
    <w:rPr>
      <w:rFonts w:ascii="Arial" w:eastAsia="Arial" w:hAnsi="Arial" w:cs="Arial"/>
      <w:b/>
      <w:bCs/>
      <w:i/>
      <w:iCs/>
      <w:sz w:val="32"/>
      <w:szCs w:val="32"/>
      <w:u w:val="single"/>
    </w:rPr>
  </w:style>
  <w:style w:type="paragraph" w:customStyle="1" w:styleId="xl997">
    <w:name w:val="xl997"/>
    <w:basedOn w:val="a"/>
    <w:pPr>
      <w:widowControl w:val="0"/>
      <w:spacing w:before="100" w:after="100"/>
      <w:jc w:val="center"/>
    </w:pPr>
    <w:rPr>
      <w:rFonts w:ascii="Arial" w:eastAsia="Arial" w:hAnsi="Arial" w:cs="Arial"/>
      <w:sz w:val="16"/>
      <w:szCs w:val="16"/>
    </w:rPr>
  </w:style>
  <w:style w:type="paragraph" w:customStyle="1" w:styleId="xl998">
    <w:name w:val="xl998"/>
    <w:basedOn w:val="a"/>
    <w:pPr>
      <w:widowControl w:val="0"/>
      <w:spacing w:before="100" w:after="100"/>
      <w:jc w:val="center"/>
    </w:pPr>
    <w:rPr>
      <w:rFonts w:ascii="Arial" w:eastAsia="Arial" w:hAnsi="Arial" w:cs="Arial"/>
      <w:sz w:val="16"/>
      <w:szCs w:val="16"/>
    </w:rPr>
  </w:style>
  <w:style w:type="paragraph" w:customStyle="1" w:styleId="xl999">
    <w:name w:val="xl999"/>
    <w:basedOn w:val="a"/>
    <w:pPr>
      <w:widowControl w:val="0"/>
      <w:spacing w:before="100" w:after="100"/>
      <w:jc w:val="center"/>
    </w:pPr>
    <w:rPr>
      <w:b/>
      <w:bCs/>
      <w:color w:val="000000"/>
      <w:sz w:val="24"/>
      <w:szCs w:val="24"/>
    </w:rPr>
  </w:style>
  <w:style w:type="paragraph" w:customStyle="1" w:styleId="xl1000">
    <w:name w:val="xl1000"/>
    <w:basedOn w:val="a"/>
    <w:pPr>
      <w:widowControl w:val="0"/>
      <w:spacing w:before="100" w:after="100"/>
      <w:jc w:val="right"/>
    </w:pPr>
    <w:rPr>
      <w:rFonts w:ascii="Arial" w:eastAsia="Arial" w:hAnsi="Arial" w:cs="Arial"/>
      <w:b/>
      <w:bCs/>
      <w:i/>
      <w:iCs/>
      <w:sz w:val="32"/>
      <w:szCs w:val="32"/>
    </w:rPr>
  </w:style>
  <w:style w:type="paragraph" w:customStyle="1" w:styleId="xl1001">
    <w:name w:val="xl1001"/>
    <w:basedOn w:val="a"/>
    <w:pPr>
      <w:widowControl w:val="0"/>
      <w:spacing w:before="100" w:after="100"/>
      <w:jc w:val="right"/>
    </w:pPr>
    <w:rPr>
      <w:rFonts w:ascii="Arial" w:eastAsia="Arial" w:hAnsi="Arial" w:cs="Arial"/>
      <w:b/>
      <w:bCs/>
      <w:i/>
      <w:iCs/>
      <w:sz w:val="32"/>
      <w:szCs w:val="32"/>
    </w:rPr>
  </w:style>
  <w:style w:type="paragraph" w:customStyle="1" w:styleId="xl1002">
    <w:name w:val="xl1002"/>
    <w:basedOn w:val="a"/>
    <w:pPr>
      <w:widowControl w:val="0"/>
      <w:spacing w:before="100" w:after="100"/>
      <w:jc w:val="center"/>
    </w:pPr>
    <w:rPr>
      <w:rFonts w:ascii="Arial" w:eastAsia="Arial" w:hAnsi="Arial" w:cs="Arial"/>
      <w:b/>
      <w:bCs/>
      <w:i/>
      <w:iCs/>
      <w:sz w:val="32"/>
      <w:szCs w:val="32"/>
    </w:rPr>
  </w:style>
  <w:style w:type="paragraph" w:customStyle="1" w:styleId="xl1003">
    <w:name w:val="xl1003"/>
    <w:basedOn w:val="a"/>
    <w:pPr>
      <w:widowControl w:val="0"/>
      <w:spacing w:before="100" w:after="100"/>
      <w:jc w:val="center"/>
    </w:pPr>
    <w:rPr>
      <w:rFonts w:ascii="Arial" w:eastAsia="Arial" w:hAnsi="Arial" w:cs="Arial"/>
      <w:b/>
      <w:bCs/>
      <w:i/>
      <w:iCs/>
      <w:sz w:val="32"/>
      <w:szCs w:val="32"/>
    </w:rPr>
  </w:style>
  <w:style w:type="paragraph" w:customStyle="1" w:styleId="xl1004">
    <w:name w:val="xl1004"/>
    <w:basedOn w:val="a"/>
    <w:pPr>
      <w:widowControl w:val="0"/>
      <w:spacing w:before="100" w:after="100"/>
      <w:jc w:val="center"/>
    </w:pPr>
    <w:rPr>
      <w:rFonts w:ascii="Arial" w:eastAsia="Arial" w:hAnsi="Arial" w:cs="Arial"/>
      <w:b/>
      <w:bCs/>
      <w:i/>
      <w:iCs/>
      <w:sz w:val="32"/>
      <w:szCs w:val="32"/>
    </w:rPr>
  </w:style>
  <w:style w:type="paragraph" w:customStyle="1" w:styleId="xl1005">
    <w:name w:val="xl1005"/>
    <w:basedOn w:val="a"/>
    <w:pPr>
      <w:widowControl w:val="0"/>
      <w:spacing w:before="100" w:after="100"/>
      <w:jc w:val="right"/>
    </w:pPr>
    <w:rPr>
      <w:rFonts w:ascii="Arial" w:eastAsia="Arial" w:hAnsi="Arial" w:cs="Arial"/>
      <w:b/>
      <w:bCs/>
      <w:i/>
      <w:iCs/>
      <w:sz w:val="34"/>
      <w:szCs w:val="34"/>
    </w:rPr>
  </w:style>
  <w:style w:type="paragraph" w:customStyle="1" w:styleId="xl1006">
    <w:name w:val="xl1006"/>
    <w:basedOn w:val="a"/>
    <w:pPr>
      <w:widowControl w:val="0"/>
      <w:spacing w:before="100" w:after="100"/>
      <w:jc w:val="center"/>
    </w:pPr>
    <w:rPr>
      <w:rFonts w:ascii="Arial" w:eastAsia="Arial" w:hAnsi="Arial" w:cs="Arial"/>
      <w:b/>
      <w:bCs/>
      <w:i/>
      <w:iCs/>
      <w:sz w:val="34"/>
      <w:szCs w:val="34"/>
      <w:u w:val="single"/>
    </w:rPr>
  </w:style>
  <w:style w:type="paragraph" w:customStyle="1" w:styleId="xl1007">
    <w:name w:val="xl1007"/>
    <w:basedOn w:val="a"/>
    <w:pPr>
      <w:widowControl w:val="0"/>
      <w:spacing w:before="100" w:after="100"/>
      <w:jc w:val="center"/>
    </w:pPr>
    <w:rPr>
      <w:rFonts w:ascii="Arial" w:eastAsia="Arial" w:hAnsi="Arial" w:cs="Arial"/>
      <w:b/>
      <w:bCs/>
      <w:i/>
      <w:iCs/>
      <w:sz w:val="34"/>
      <w:szCs w:val="34"/>
      <w:u w:val="single"/>
    </w:rPr>
  </w:style>
  <w:style w:type="paragraph" w:customStyle="1" w:styleId="xl1008">
    <w:name w:val="xl1008"/>
    <w:basedOn w:val="a"/>
    <w:pPr>
      <w:widowControl w:val="0"/>
      <w:spacing w:before="100" w:after="100"/>
      <w:jc w:val="center"/>
    </w:pPr>
    <w:rPr>
      <w:rFonts w:ascii="Arial" w:eastAsia="Arial" w:hAnsi="Arial" w:cs="Arial"/>
      <w:b/>
      <w:bCs/>
      <w:i/>
      <w:iCs/>
      <w:sz w:val="32"/>
      <w:szCs w:val="32"/>
    </w:rPr>
  </w:style>
  <w:style w:type="paragraph" w:customStyle="1" w:styleId="xl1009">
    <w:name w:val="xl1009"/>
    <w:basedOn w:val="a"/>
    <w:pPr>
      <w:widowControl w:val="0"/>
      <w:spacing w:before="100" w:after="100"/>
      <w:jc w:val="center"/>
    </w:pPr>
    <w:rPr>
      <w:rFonts w:ascii="Arial" w:eastAsia="Arial" w:hAnsi="Arial" w:cs="Arial"/>
      <w:b/>
      <w:bCs/>
      <w:i/>
      <w:iCs/>
      <w:sz w:val="32"/>
      <w:szCs w:val="32"/>
    </w:rPr>
  </w:style>
  <w:style w:type="paragraph" w:customStyle="1" w:styleId="xl1010">
    <w:name w:val="xl1010"/>
    <w:basedOn w:val="a"/>
    <w:pPr>
      <w:widowControl w:val="0"/>
      <w:spacing w:before="100" w:after="100"/>
      <w:jc w:val="center"/>
    </w:pPr>
    <w:rPr>
      <w:rFonts w:ascii="Arial" w:eastAsia="Arial" w:hAnsi="Arial" w:cs="Arial"/>
      <w:b/>
      <w:bCs/>
      <w:i/>
      <w:iCs/>
      <w:sz w:val="32"/>
      <w:szCs w:val="32"/>
    </w:rPr>
  </w:style>
  <w:style w:type="paragraph" w:customStyle="1" w:styleId="xl1011">
    <w:name w:val="xl1011"/>
    <w:basedOn w:val="a"/>
    <w:pPr>
      <w:widowControl w:val="0"/>
      <w:spacing w:before="100" w:after="100"/>
      <w:jc w:val="right"/>
    </w:pPr>
    <w:rPr>
      <w:rFonts w:ascii="Arial" w:eastAsia="Arial" w:hAnsi="Arial" w:cs="Arial"/>
      <w:b/>
      <w:bCs/>
      <w:i/>
      <w:iCs/>
      <w:sz w:val="32"/>
      <w:szCs w:val="32"/>
    </w:rPr>
  </w:style>
  <w:style w:type="paragraph" w:customStyle="1" w:styleId="xl1012">
    <w:name w:val="xl1012"/>
    <w:basedOn w:val="a"/>
    <w:pPr>
      <w:widowControl w:val="0"/>
      <w:spacing w:before="100" w:after="100"/>
      <w:jc w:val="right"/>
    </w:pPr>
    <w:rPr>
      <w:rFonts w:ascii="Arial" w:eastAsia="Arial" w:hAnsi="Arial" w:cs="Arial"/>
      <w:b/>
      <w:bCs/>
      <w:i/>
      <w:iCs/>
      <w:sz w:val="32"/>
      <w:szCs w:val="32"/>
    </w:rPr>
  </w:style>
  <w:style w:type="paragraph" w:customStyle="1" w:styleId="xl1013">
    <w:name w:val="xl1013"/>
    <w:basedOn w:val="a"/>
    <w:pPr>
      <w:widowControl w:val="0"/>
      <w:spacing w:before="100" w:after="100"/>
      <w:jc w:val="center"/>
    </w:pPr>
    <w:rPr>
      <w:rFonts w:ascii="Arial" w:eastAsia="Arial" w:hAnsi="Arial" w:cs="Arial"/>
      <w:b/>
      <w:bCs/>
      <w:i/>
      <w:iCs/>
      <w:sz w:val="32"/>
      <w:szCs w:val="32"/>
    </w:rPr>
  </w:style>
  <w:style w:type="paragraph" w:customStyle="1" w:styleId="xl1014">
    <w:name w:val="xl1014"/>
    <w:basedOn w:val="a"/>
    <w:pPr>
      <w:widowControl w:val="0"/>
      <w:spacing w:before="100" w:after="100"/>
      <w:jc w:val="center"/>
    </w:pPr>
    <w:rPr>
      <w:rFonts w:ascii="Arial" w:eastAsia="Arial" w:hAnsi="Arial" w:cs="Arial"/>
      <w:b/>
      <w:bCs/>
      <w:i/>
      <w:iCs/>
      <w:sz w:val="32"/>
      <w:szCs w:val="32"/>
    </w:rPr>
  </w:style>
  <w:style w:type="paragraph" w:customStyle="1" w:styleId="xl1015">
    <w:name w:val="xl1015"/>
    <w:basedOn w:val="a"/>
    <w:pPr>
      <w:widowControl w:val="0"/>
      <w:spacing w:before="100" w:after="100"/>
      <w:jc w:val="center"/>
    </w:pPr>
    <w:rPr>
      <w:rFonts w:ascii="Arial" w:eastAsia="Arial" w:hAnsi="Arial" w:cs="Arial"/>
      <w:b/>
      <w:bCs/>
      <w:i/>
      <w:iCs/>
      <w:sz w:val="32"/>
      <w:szCs w:val="32"/>
    </w:rPr>
  </w:style>
  <w:style w:type="paragraph" w:customStyle="1" w:styleId="xl1016">
    <w:name w:val="xl1016"/>
    <w:basedOn w:val="a"/>
    <w:pPr>
      <w:widowControl w:val="0"/>
      <w:spacing w:before="100" w:after="100"/>
      <w:jc w:val="right"/>
    </w:pPr>
    <w:rPr>
      <w:rFonts w:ascii="Arial" w:eastAsia="Arial" w:hAnsi="Arial" w:cs="Arial"/>
      <w:b/>
      <w:bCs/>
      <w:i/>
      <w:iCs/>
      <w:sz w:val="34"/>
      <w:szCs w:val="34"/>
    </w:rPr>
  </w:style>
  <w:style w:type="paragraph" w:customStyle="1" w:styleId="xl1017">
    <w:name w:val="xl1017"/>
    <w:basedOn w:val="a"/>
    <w:pPr>
      <w:widowControl w:val="0"/>
      <w:spacing w:before="100" w:after="100"/>
      <w:jc w:val="center"/>
    </w:pPr>
    <w:rPr>
      <w:rFonts w:ascii="Arial" w:eastAsia="Arial" w:hAnsi="Arial" w:cs="Arial"/>
      <w:b/>
      <w:bCs/>
      <w:i/>
      <w:iCs/>
      <w:sz w:val="34"/>
      <w:szCs w:val="34"/>
      <w:u w:val="single"/>
    </w:rPr>
  </w:style>
  <w:style w:type="paragraph" w:customStyle="1" w:styleId="xl1018">
    <w:name w:val="xl1018"/>
    <w:basedOn w:val="a"/>
    <w:pPr>
      <w:widowControl w:val="0"/>
      <w:spacing w:before="100" w:after="100"/>
      <w:jc w:val="center"/>
    </w:pPr>
    <w:rPr>
      <w:rFonts w:ascii="Arial" w:eastAsia="Arial" w:hAnsi="Arial" w:cs="Arial"/>
      <w:b/>
      <w:bCs/>
      <w:i/>
      <w:iCs/>
      <w:sz w:val="34"/>
      <w:szCs w:val="34"/>
      <w:u w:val="single"/>
    </w:rPr>
  </w:style>
  <w:style w:type="paragraph" w:customStyle="1" w:styleId="xl1019">
    <w:name w:val="xl1019"/>
    <w:basedOn w:val="a"/>
    <w:pPr>
      <w:widowControl w:val="0"/>
      <w:spacing w:before="100" w:after="100"/>
      <w:jc w:val="center"/>
    </w:pPr>
    <w:rPr>
      <w:rFonts w:ascii="Arial" w:eastAsia="Arial" w:hAnsi="Arial" w:cs="Arial"/>
      <w:b/>
      <w:bCs/>
      <w:i/>
      <w:iCs/>
      <w:sz w:val="40"/>
      <w:szCs w:val="40"/>
      <w:u w:val="single"/>
    </w:rPr>
  </w:style>
  <w:style w:type="paragraph" w:customStyle="1" w:styleId="xl1020">
    <w:name w:val="xl1020"/>
    <w:basedOn w:val="a"/>
    <w:pPr>
      <w:widowControl w:val="0"/>
      <w:spacing w:before="100" w:after="100"/>
      <w:jc w:val="center"/>
    </w:pPr>
    <w:rPr>
      <w:rFonts w:ascii="Arial" w:eastAsia="Arial" w:hAnsi="Arial" w:cs="Arial"/>
      <w:b/>
      <w:bCs/>
      <w:i/>
      <w:iCs/>
      <w:sz w:val="40"/>
      <w:szCs w:val="40"/>
    </w:rPr>
  </w:style>
  <w:style w:type="paragraph" w:customStyle="1" w:styleId="xl1021">
    <w:name w:val="xl1021"/>
    <w:basedOn w:val="a"/>
    <w:pPr>
      <w:widowControl w:val="0"/>
      <w:spacing w:before="100" w:after="100"/>
      <w:jc w:val="center"/>
    </w:pPr>
    <w:rPr>
      <w:rFonts w:ascii="Arial" w:eastAsia="Arial" w:hAnsi="Arial" w:cs="Arial"/>
      <w:b/>
      <w:bCs/>
      <w:i/>
      <w:iCs/>
      <w:sz w:val="40"/>
      <w:szCs w:val="40"/>
    </w:rPr>
  </w:style>
  <w:style w:type="paragraph" w:customStyle="1" w:styleId="xl1022">
    <w:name w:val="xl1022"/>
    <w:basedOn w:val="a"/>
    <w:pPr>
      <w:widowControl w:val="0"/>
      <w:spacing w:before="100" w:after="100"/>
      <w:jc w:val="center"/>
    </w:pPr>
    <w:rPr>
      <w:rFonts w:ascii="Arial" w:eastAsia="Arial" w:hAnsi="Arial" w:cs="Arial"/>
      <w:b/>
      <w:bCs/>
      <w:i/>
      <w:iCs/>
      <w:sz w:val="40"/>
      <w:szCs w:val="40"/>
    </w:rPr>
  </w:style>
  <w:style w:type="paragraph" w:customStyle="1" w:styleId="xl1023">
    <w:name w:val="xl1023"/>
    <w:basedOn w:val="a"/>
    <w:pPr>
      <w:widowControl w:val="0"/>
      <w:spacing w:before="100" w:after="100"/>
      <w:jc w:val="center"/>
    </w:pPr>
    <w:rPr>
      <w:rFonts w:ascii="Arial" w:eastAsia="Arial" w:hAnsi="Arial" w:cs="Arial"/>
      <w:b/>
      <w:bCs/>
      <w:i/>
      <w:iCs/>
      <w:sz w:val="40"/>
      <w:szCs w:val="40"/>
      <w:u w:val="single"/>
    </w:rPr>
  </w:style>
  <w:style w:type="paragraph" w:customStyle="1" w:styleId="xl1024">
    <w:name w:val="xl1024"/>
    <w:basedOn w:val="a"/>
    <w:pPr>
      <w:widowControl w:val="0"/>
      <w:spacing w:before="100" w:after="100"/>
      <w:jc w:val="center"/>
    </w:pPr>
    <w:rPr>
      <w:rFonts w:ascii="Arial" w:eastAsia="Arial" w:hAnsi="Arial" w:cs="Arial"/>
      <w:b/>
      <w:bCs/>
      <w:i/>
      <w:iCs/>
      <w:sz w:val="40"/>
      <w:szCs w:val="40"/>
      <w:u w:val="single"/>
    </w:rPr>
  </w:style>
  <w:style w:type="paragraph" w:customStyle="1" w:styleId="xl1025">
    <w:name w:val="xl1025"/>
    <w:basedOn w:val="a"/>
    <w:pPr>
      <w:widowControl w:val="0"/>
      <w:spacing w:before="100" w:after="100"/>
      <w:jc w:val="center"/>
    </w:pPr>
    <w:rPr>
      <w:rFonts w:ascii="Arial" w:eastAsia="Arial" w:hAnsi="Arial" w:cs="Arial"/>
      <w:b/>
      <w:bCs/>
      <w:i/>
      <w:iCs/>
      <w:sz w:val="40"/>
      <w:szCs w:val="40"/>
    </w:rPr>
  </w:style>
  <w:style w:type="paragraph" w:customStyle="1" w:styleId="xl1026">
    <w:name w:val="xl1026"/>
    <w:basedOn w:val="a"/>
    <w:pPr>
      <w:widowControl w:val="0"/>
      <w:spacing w:before="100" w:after="100"/>
      <w:jc w:val="center"/>
    </w:pPr>
    <w:rPr>
      <w:rFonts w:ascii="Arial" w:eastAsia="Arial" w:hAnsi="Arial" w:cs="Arial"/>
      <w:b/>
      <w:bCs/>
      <w:i/>
      <w:iCs/>
      <w:sz w:val="40"/>
      <w:szCs w:val="40"/>
    </w:rPr>
  </w:style>
  <w:style w:type="paragraph" w:customStyle="1" w:styleId="xl1027">
    <w:name w:val="xl1027"/>
    <w:basedOn w:val="a"/>
    <w:pPr>
      <w:widowControl w:val="0"/>
      <w:spacing w:before="100" w:after="100"/>
      <w:jc w:val="center"/>
    </w:pPr>
    <w:rPr>
      <w:rFonts w:ascii="Arial" w:eastAsia="Arial" w:hAnsi="Arial" w:cs="Arial"/>
      <w:b/>
      <w:bCs/>
      <w:i/>
      <w:iCs/>
      <w:sz w:val="40"/>
      <w:szCs w:val="40"/>
    </w:rPr>
  </w:style>
  <w:style w:type="paragraph" w:customStyle="1" w:styleId="xl1028">
    <w:name w:val="xl1028"/>
    <w:basedOn w:val="a"/>
    <w:pPr>
      <w:widowControl w:val="0"/>
      <w:spacing w:before="100" w:after="100"/>
      <w:jc w:val="right"/>
    </w:pPr>
    <w:rPr>
      <w:rFonts w:ascii="Arial" w:eastAsia="Arial" w:hAnsi="Arial" w:cs="Arial"/>
      <w:b/>
      <w:bCs/>
      <w:i/>
      <w:iCs/>
      <w:sz w:val="40"/>
      <w:szCs w:val="40"/>
    </w:rPr>
  </w:style>
  <w:style w:type="paragraph" w:customStyle="1" w:styleId="xl1029">
    <w:name w:val="xl1029"/>
    <w:basedOn w:val="a"/>
    <w:pPr>
      <w:widowControl w:val="0"/>
      <w:spacing w:before="100" w:after="100"/>
      <w:jc w:val="right"/>
    </w:pPr>
    <w:rPr>
      <w:rFonts w:ascii="Arial" w:eastAsia="Arial" w:hAnsi="Arial" w:cs="Arial"/>
      <w:b/>
      <w:bCs/>
      <w:i/>
      <w:iCs/>
      <w:sz w:val="40"/>
      <w:szCs w:val="40"/>
    </w:rPr>
  </w:style>
  <w:style w:type="table" w:customStyle="1" w:styleId="TableNormal4">
    <w:name w:val="Table Normal4"/>
    <w:uiPriority w:val="2"/>
    <w:semiHidden/>
    <w:unhideWhenUsed/>
    <w:qFormat/>
    <w:rsid w:val="00906B6E"/>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table" w:styleId="ae">
    <w:name w:val="Table Grid"/>
    <w:basedOn w:val="a1"/>
    <w:uiPriority w:val="39"/>
    <w:rsid w:val="00906B6E"/>
    <w:pPr>
      <w:widowControl w:val="0"/>
      <w:autoSpaceDE w:val="0"/>
      <w:autoSpaceDN w:val="0"/>
      <w:spacing w:after="0" w:line="240" w:lineRule="auto"/>
    </w:pPr>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unhideWhenUsed/>
    <w:qFormat/>
    <w:rsid w:val="00906B6E"/>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table" w:customStyle="1" w:styleId="110">
    <w:name w:val="Сетка таблицы11"/>
    <w:basedOn w:val="a1"/>
    <w:next w:val="ae"/>
    <w:uiPriority w:val="59"/>
    <w:rsid w:val="00906B6E"/>
    <w:pPr>
      <w:spacing w:after="0" w:line="240" w:lineRule="auto"/>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e"/>
    <w:uiPriority w:val="59"/>
    <w:rsid w:val="00906B6E"/>
    <w:pPr>
      <w:widowControl w:val="0"/>
      <w:autoSpaceDE w:val="0"/>
      <w:autoSpaceDN w:val="0"/>
      <w:spacing w:after="0" w:line="240" w:lineRule="auto"/>
    </w:pPr>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18"/>
    <w:uiPriority w:val="99"/>
    <w:unhideWhenUsed/>
    <w:rsid w:val="00795407"/>
    <w:pPr>
      <w:tabs>
        <w:tab w:val="center" w:pos="4677"/>
        <w:tab w:val="right" w:pos="9355"/>
      </w:tabs>
      <w:spacing w:after="0" w:line="240" w:lineRule="auto"/>
    </w:pPr>
  </w:style>
  <w:style w:type="character" w:customStyle="1" w:styleId="18">
    <w:name w:val="Верхний колонтитул Знак1"/>
    <w:basedOn w:val="a0"/>
    <w:link w:val="af"/>
    <w:uiPriority w:val="99"/>
    <w:rsid w:val="00795407"/>
  </w:style>
  <w:style w:type="paragraph" w:styleId="af0">
    <w:name w:val="footer"/>
    <w:basedOn w:val="a"/>
    <w:link w:val="19"/>
    <w:uiPriority w:val="99"/>
    <w:unhideWhenUsed/>
    <w:rsid w:val="00795407"/>
    <w:pPr>
      <w:tabs>
        <w:tab w:val="center" w:pos="4677"/>
        <w:tab w:val="right" w:pos="9355"/>
      </w:tabs>
      <w:spacing w:after="0" w:line="240" w:lineRule="auto"/>
    </w:pPr>
  </w:style>
  <w:style w:type="character" w:customStyle="1" w:styleId="19">
    <w:name w:val="Нижний колонтитул Знак1"/>
    <w:basedOn w:val="a0"/>
    <w:link w:val="af0"/>
    <w:uiPriority w:val="99"/>
    <w:rsid w:val="00795407"/>
  </w:style>
  <w:style w:type="character" w:customStyle="1" w:styleId="10">
    <w:name w:val="Заголовок 1 Знак"/>
    <w:basedOn w:val="a0"/>
    <w:link w:val="1"/>
    <w:uiPriority w:val="9"/>
    <w:rsid w:val="008D1FA5"/>
    <w:rPr>
      <w:b/>
      <w:bCs/>
      <w:kern w:val="36"/>
      <w:sz w:val="48"/>
      <w:szCs w:val="48"/>
    </w:rPr>
  </w:style>
  <w:style w:type="paragraph" w:customStyle="1" w:styleId="TableParagraph">
    <w:name w:val="Table Paragraph"/>
    <w:basedOn w:val="a"/>
    <w:uiPriority w:val="1"/>
    <w:qFormat/>
    <w:rsid w:val="00D73D83"/>
    <w:pPr>
      <w:widowControl w:val="0"/>
      <w:autoSpaceDE w:val="0"/>
      <w:autoSpaceDN w:val="0"/>
      <w:spacing w:after="0" w:line="240" w:lineRule="auto"/>
    </w:pPr>
    <w:rPr>
      <w:lang w:val="en-US" w:eastAsia="en-US"/>
    </w:rPr>
  </w:style>
  <w:style w:type="paragraph" w:styleId="af1">
    <w:name w:val="Revision"/>
    <w:hidden/>
    <w:uiPriority w:val="99"/>
    <w:semiHidden/>
    <w:rsid w:val="009052DA"/>
    <w:pPr>
      <w:spacing w:after="0" w:line="240" w:lineRule="auto"/>
    </w:pPr>
  </w:style>
  <w:style w:type="character" w:styleId="af2">
    <w:name w:val="annotation reference"/>
    <w:basedOn w:val="a0"/>
    <w:uiPriority w:val="99"/>
    <w:semiHidden/>
    <w:unhideWhenUsed/>
    <w:rsid w:val="000D2E17"/>
    <w:rPr>
      <w:sz w:val="16"/>
      <w:szCs w:val="16"/>
    </w:rPr>
  </w:style>
  <w:style w:type="paragraph" w:styleId="af3">
    <w:name w:val="annotation subject"/>
    <w:basedOn w:val="a8"/>
    <w:next w:val="a8"/>
    <w:link w:val="af4"/>
    <w:uiPriority w:val="99"/>
    <w:semiHidden/>
    <w:unhideWhenUsed/>
    <w:rsid w:val="000D2E17"/>
    <w:pPr>
      <w:widowControl/>
      <w:spacing w:line="240" w:lineRule="auto"/>
    </w:pPr>
    <w:rPr>
      <w:b/>
      <w:bCs/>
    </w:rPr>
  </w:style>
  <w:style w:type="character" w:customStyle="1" w:styleId="17">
    <w:name w:val="Текст примечания Знак1"/>
    <w:basedOn w:val="a0"/>
    <w:link w:val="a8"/>
    <w:rsid w:val="000D2E17"/>
    <w:rPr>
      <w:sz w:val="20"/>
      <w:szCs w:val="20"/>
    </w:rPr>
  </w:style>
  <w:style w:type="character" w:customStyle="1" w:styleId="af4">
    <w:name w:val="Тема примечания Знак"/>
    <w:basedOn w:val="17"/>
    <w:link w:val="af3"/>
    <w:uiPriority w:val="99"/>
    <w:semiHidden/>
    <w:rsid w:val="000D2E17"/>
    <w:rPr>
      <w:b/>
      <w:bCs/>
      <w:sz w:val="20"/>
      <w:szCs w:val="20"/>
    </w:rPr>
  </w:style>
  <w:style w:type="paragraph" w:styleId="af5">
    <w:name w:val="Balloon Text"/>
    <w:basedOn w:val="a"/>
    <w:link w:val="af6"/>
    <w:uiPriority w:val="99"/>
    <w:semiHidden/>
    <w:unhideWhenUsed/>
    <w:rsid w:val="00482B2D"/>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482B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372341">
      <w:bodyDiv w:val="1"/>
      <w:marLeft w:val="0"/>
      <w:marRight w:val="0"/>
      <w:marTop w:val="0"/>
      <w:marBottom w:val="0"/>
      <w:divBdr>
        <w:top w:val="none" w:sz="0" w:space="0" w:color="auto"/>
        <w:left w:val="none" w:sz="0" w:space="0" w:color="auto"/>
        <w:bottom w:val="none" w:sz="0" w:space="0" w:color="auto"/>
        <w:right w:val="none" w:sz="0" w:space="0" w:color="auto"/>
      </w:divBdr>
    </w:div>
    <w:div w:id="198781135">
      <w:bodyDiv w:val="1"/>
      <w:marLeft w:val="0"/>
      <w:marRight w:val="0"/>
      <w:marTop w:val="0"/>
      <w:marBottom w:val="0"/>
      <w:divBdr>
        <w:top w:val="none" w:sz="0" w:space="0" w:color="auto"/>
        <w:left w:val="none" w:sz="0" w:space="0" w:color="auto"/>
        <w:bottom w:val="none" w:sz="0" w:space="0" w:color="auto"/>
        <w:right w:val="none" w:sz="0" w:space="0" w:color="auto"/>
      </w:divBdr>
    </w:div>
    <w:div w:id="204371100">
      <w:bodyDiv w:val="1"/>
      <w:marLeft w:val="0"/>
      <w:marRight w:val="0"/>
      <w:marTop w:val="0"/>
      <w:marBottom w:val="0"/>
      <w:divBdr>
        <w:top w:val="none" w:sz="0" w:space="0" w:color="auto"/>
        <w:left w:val="none" w:sz="0" w:space="0" w:color="auto"/>
        <w:bottom w:val="none" w:sz="0" w:space="0" w:color="auto"/>
        <w:right w:val="none" w:sz="0" w:space="0" w:color="auto"/>
      </w:divBdr>
    </w:div>
    <w:div w:id="544415995">
      <w:bodyDiv w:val="1"/>
      <w:marLeft w:val="0"/>
      <w:marRight w:val="0"/>
      <w:marTop w:val="0"/>
      <w:marBottom w:val="0"/>
      <w:divBdr>
        <w:top w:val="none" w:sz="0" w:space="0" w:color="auto"/>
        <w:left w:val="none" w:sz="0" w:space="0" w:color="auto"/>
        <w:bottom w:val="none" w:sz="0" w:space="0" w:color="auto"/>
        <w:right w:val="none" w:sz="0" w:space="0" w:color="auto"/>
      </w:divBdr>
    </w:div>
    <w:div w:id="620109775">
      <w:bodyDiv w:val="1"/>
      <w:marLeft w:val="0"/>
      <w:marRight w:val="0"/>
      <w:marTop w:val="0"/>
      <w:marBottom w:val="0"/>
      <w:divBdr>
        <w:top w:val="none" w:sz="0" w:space="0" w:color="auto"/>
        <w:left w:val="none" w:sz="0" w:space="0" w:color="auto"/>
        <w:bottom w:val="none" w:sz="0" w:space="0" w:color="auto"/>
        <w:right w:val="none" w:sz="0" w:space="0" w:color="auto"/>
      </w:divBdr>
    </w:div>
    <w:div w:id="868446908">
      <w:bodyDiv w:val="1"/>
      <w:marLeft w:val="0"/>
      <w:marRight w:val="0"/>
      <w:marTop w:val="0"/>
      <w:marBottom w:val="0"/>
      <w:divBdr>
        <w:top w:val="none" w:sz="0" w:space="0" w:color="auto"/>
        <w:left w:val="none" w:sz="0" w:space="0" w:color="auto"/>
        <w:bottom w:val="none" w:sz="0" w:space="0" w:color="auto"/>
        <w:right w:val="none" w:sz="0" w:space="0" w:color="auto"/>
      </w:divBdr>
    </w:div>
    <w:div w:id="1008756933">
      <w:bodyDiv w:val="1"/>
      <w:marLeft w:val="0"/>
      <w:marRight w:val="0"/>
      <w:marTop w:val="0"/>
      <w:marBottom w:val="0"/>
      <w:divBdr>
        <w:top w:val="none" w:sz="0" w:space="0" w:color="auto"/>
        <w:left w:val="none" w:sz="0" w:space="0" w:color="auto"/>
        <w:bottom w:val="none" w:sz="0" w:space="0" w:color="auto"/>
        <w:right w:val="none" w:sz="0" w:space="0" w:color="auto"/>
      </w:divBdr>
    </w:div>
    <w:div w:id="1218056307">
      <w:bodyDiv w:val="1"/>
      <w:marLeft w:val="0"/>
      <w:marRight w:val="0"/>
      <w:marTop w:val="0"/>
      <w:marBottom w:val="0"/>
      <w:divBdr>
        <w:top w:val="none" w:sz="0" w:space="0" w:color="auto"/>
        <w:left w:val="none" w:sz="0" w:space="0" w:color="auto"/>
        <w:bottom w:val="none" w:sz="0" w:space="0" w:color="auto"/>
        <w:right w:val="none" w:sz="0" w:space="0" w:color="auto"/>
      </w:divBdr>
    </w:div>
    <w:div w:id="1229923305">
      <w:bodyDiv w:val="1"/>
      <w:marLeft w:val="0"/>
      <w:marRight w:val="0"/>
      <w:marTop w:val="0"/>
      <w:marBottom w:val="0"/>
      <w:divBdr>
        <w:top w:val="none" w:sz="0" w:space="0" w:color="auto"/>
        <w:left w:val="none" w:sz="0" w:space="0" w:color="auto"/>
        <w:bottom w:val="none" w:sz="0" w:space="0" w:color="auto"/>
        <w:right w:val="none" w:sz="0" w:space="0" w:color="auto"/>
      </w:divBdr>
    </w:div>
    <w:div w:id="1371568240">
      <w:bodyDiv w:val="1"/>
      <w:marLeft w:val="0"/>
      <w:marRight w:val="0"/>
      <w:marTop w:val="0"/>
      <w:marBottom w:val="0"/>
      <w:divBdr>
        <w:top w:val="none" w:sz="0" w:space="0" w:color="auto"/>
        <w:left w:val="none" w:sz="0" w:space="0" w:color="auto"/>
        <w:bottom w:val="none" w:sz="0" w:space="0" w:color="auto"/>
        <w:right w:val="none" w:sz="0" w:space="0" w:color="auto"/>
      </w:divBdr>
    </w:div>
    <w:div w:id="1557398210">
      <w:bodyDiv w:val="1"/>
      <w:marLeft w:val="0"/>
      <w:marRight w:val="0"/>
      <w:marTop w:val="0"/>
      <w:marBottom w:val="0"/>
      <w:divBdr>
        <w:top w:val="none" w:sz="0" w:space="0" w:color="auto"/>
        <w:left w:val="none" w:sz="0" w:space="0" w:color="auto"/>
        <w:bottom w:val="none" w:sz="0" w:space="0" w:color="auto"/>
        <w:right w:val="none" w:sz="0" w:space="0" w:color="auto"/>
      </w:divBdr>
    </w:div>
    <w:div w:id="1680615335">
      <w:bodyDiv w:val="1"/>
      <w:marLeft w:val="0"/>
      <w:marRight w:val="0"/>
      <w:marTop w:val="0"/>
      <w:marBottom w:val="0"/>
      <w:divBdr>
        <w:top w:val="none" w:sz="0" w:space="0" w:color="auto"/>
        <w:left w:val="none" w:sz="0" w:space="0" w:color="auto"/>
        <w:bottom w:val="none" w:sz="0" w:space="0" w:color="auto"/>
        <w:right w:val="none" w:sz="0" w:space="0" w:color="auto"/>
      </w:divBdr>
    </w:div>
    <w:div w:id="1718510802">
      <w:bodyDiv w:val="1"/>
      <w:marLeft w:val="0"/>
      <w:marRight w:val="0"/>
      <w:marTop w:val="0"/>
      <w:marBottom w:val="0"/>
      <w:divBdr>
        <w:top w:val="none" w:sz="0" w:space="0" w:color="auto"/>
        <w:left w:val="none" w:sz="0" w:space="0" w:color="auto"/>
        <w:bottom w:val="none" w:sz="0" w:space="0" w:color="auto"/>
        <w:right w:val="none" w:sz="0" w:space="0" w:color="auto"/>
      </w:divBdr>
    </w:div>
    <w:div w:id="1760642384">
      <w:bodyDiv w:val="1"/>
      <w:marLeft w:val="0"/>
      <w:marRight w:val="0"/>
      <w:marTop w:val="0"/>
      <w:marBottom w:val="0"/>
      <w:divBdr>
        <w:top w:val="none" w:sz="0" w:space="0" w:color="auto"/>
        <w:left w:val="none" w:sz="0" w:space="0" w:color="auto"/>
        <w:bottom w:val="none" w:sz="0" w:space="0" w:color="auto"/>
        <w:right w:val="none" w:sz="0" w:space="0" w:color="auto"/>
      </w:divBdr>
    </w:div>
    <w:div w:id="213629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050C4-F841-4CE7-B426-6F558B5EC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25</Pages>
  <Words>8555</Words>
  <Characters>48770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Анатолий Головастов</cp:lastModifiedBy>
  <cp:revision>8</cp:revision>
  <dcterms:created xsi:type="dcterms:W3CDTF">2025-12-23T08:32:00Z</dcterms:created>
  <dcterms:modified xsi:type="dcterms:W3CDTF">2026-01-23T12:59:00Z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2023-06-28T00:00:00Z</vt:lpwstr>
  </property>
  <property fmtid="{D5CDD505-2E9C-101B-9397-08002B2CF9AE}" pid="3" name="LastSaved">
    <vt:lpwstr>2023-07-04T00:00:00Z</vt:lpwstr>
  </property>
</Properties>
</file>